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AFBD6" w14:textId="77777777" w:rsidR="007E67CA" w:rsidRPr="00250B68" w:rsidRDefault="007E67CA">
      <w:pPr>
        <w:pStyle w:val="Title"/>
        <w:tabs>
          <w:tab w:val="clear" w:pos="4680"/>
        </w:tabs>
        <w:rPr>
          <w:rFonts w:ascii="Arial" w:hAnsi="Arial" w:cs="Arial"/>
        </w:rPr>
      </w:pPr>
      <w:r w:rsidRPr="00250B68">
        <w:rPr>
          <w:rFonts w:ascii="Arial" w:hAnsi="Arial" w:cs="Arial"/>
        </w:rPr>
        <w:t>SALT LAKE CITY MOSQUITO ABATEMENT DISTRICT</w:t>
      </w:r>
    </w:p>
    <w:p w14:paraId="676C2A77" w14:textId="77777777" w:rsidR="007E67CA" w:rsidRDefault="007E67CA">
      <w:pPr>
        <w:suppressAutoHyphens/>
        <w:jc w:val="both"/>
        <w:rPr>
          <w:rFonts w:ascii="Univers (W1)" w:hAnsi="Univers (W1)"/>
          <w:b/>
        </w:rPr>
      </w:pPr>
    </w:p>
    <w:p w14:paraId="3BA5FC62" w14:textId="26374C88" w:rsidR="007E67CA" w:rsidRDefault="007E67CA">
      <w:pPr>
        <w:pStyle w:val="Subtitle"/>
        <w:tabs>
          <w:tab w:val="clear" w:pos="4680"/>
        </w:tabs>
      </w:pPr>
      <w:r>
        <w:t>BYLAWS</w:t>
      </w:r>
    </w:p>
    <w:p w14:paraId="69D01DAE" w14:textId="77777777" w:rsidR="007E67CA" w:rsidRDefault="007E67CA">
      <w:pPr>
        <w:suppressAutoHyphens/>
        <w:jc w:val="center"/>
        <w:rPr>
          <w:rFonts w:ascii="Univers (W1)" w:hAnsi="Univers (W1)"/>
          <w:b/>
        </w:rPr>
      </w:pPr>
      <w:r>
        <w:rPr>
          <w:rFonts w:ascii="Univers (W1)" w:hAnsi="Univers (W1)"/>
          <w:b/>
        </w:rPr>
        <w:t>Of the</w:t>
      </w:r>
    </w:p>
    <w:p w14:paraId="700F937F" w14:textId="77777777" w:rsidR="007E67CA" w:rsidRDefault="007E67CA">
      <w:pPr>
        <w:pStyle w:val="Heading2"/>
        <w:tabs>
          <w:tab w:val="clear" w:pos="4680"/>
        </w:tabs>
      </w:pPr>
      <w:r>
        <w:t>BOARD OF TRUSTEES</w:t>
      </w:r>
    </w:p>
    <w:p w14:paraId="209A4F92" w14:textId="77777777" w:rsidR="007E67CA" w:rsidRDefault="007E67CA">
      <w:pPr>
        <w:suppressAutoHyphens/>
        <w:jc w:val="both"/>
        <w:rPr>
          <w:rFonts w:ascii="Univers (W1)" w:hAnsi="Univers (W1)"/>
          <w:b/>
          <w:sz w:val="29"/>
        </w:rPr>
      </w:pPr>
    </w:p>
    <w:p w14:paraId="5AEB652F" w14:textId="77777777" w:rsidR="00350217" w:rsidRDefault="00446755">
      <w:pPr>
        <w:pStyle w:val="Heading1"/>
        <w:tabs>
          <w:tab w:val="clear" w:pos="4680"/>
        </w:tabs>
      </w:pPr>
      <w:r>
        <w:t xml:space="preserve">Originally </w:t>
      </w:r>
      <w:r w:rsidR="007E67CA">
        <w:t>Adopted</w:t>
      </w:r>
      <w:r w:rsidR="00E95C0D">
        <w:t>:</w:t>
      </w:r>
    </w:p>
    <w:p w14:paraId="1395B16A" w14:textId="644F7ABF" w:rsidR="007E67CA" w:rsidRDefault="007E67CA">
      <w:pPr>
        <w:pStyle w:val="Heading1"/>
        <w:tabs>
          <w:tab w:val="clear" w:pos="4680"/>
        </w:tabs>
      </w:pPr>
      <w:r>
        <w:t xml:space="preserve"> </w:t>
      </w:r>
      <w:r w:rsidR="00E95C0D">
        <w:t xml:space="preserve">9 </w:t>
      </w:r>
      <w:r>
        <w:t>August 1994</w:t>
      </w:r>
    </w:p>
    <w:p w14:paraId="70C3F437" w14:textId="77777777" w:rsidR="00350217" w:rsidRDefault="00350217">
      <w:pPr>
        <w:pStyle w:val="Heading1"/>
        <w:tabs>
          <w:tab w:val="clear" w:pos="4680"/>
        </w:tabs>
      </w:pPr>
    </w:p>
    <w:p w14:paraId="0185FA17" w14:textId="2859A30E" w:rsidR="000C11BF" w:rsidRDefault="00E95C0D" w:rsidP="00915A08">
      <w:pPr>
        <w:pStyle w:val="Heading1"/>
        <w:tabs>
          <w:tab w:val="clear" w:pos="4680"/>
        </w:tabs>
        <w:rPr>
          <w:b w:val="0"/>
          <w:color w:val="000000" w:themeColor="text1"/>
        </w:rPr>
      </w:pPr>
      <w:r>
        <w:t xml:space="preserve">Latest </w:t>
      </w:r>
      <w:r w:rsidR="007E67CA">
        <w:t>Amend</w:t>
      </w:r>
      <w:r>
        <w:t>ment:</w:t>
      </w:r>
      <w:r w:rsidR="007E67CA">
        <w:t xml:space="preserve"> </w:t>
      </w:r>
    </w:p>
    <w:p w14:paraId="0DE80A16" w14:textId="327FD333" w:rsidR="00915A08" w:rsidRDefault="00915A08">
      <w:pPr>
        <w:suppressAutoHyphens/>
        <w:jc w:val="center"/>
        <w:rPr>
          <w:rFonts w:ascii="Univers (W1)" w:hAnsi="Univers (W1)"/>
          <w:b/>
          <w:color w:val="000000" w:themeColor="text1"/>
          <w:sz w:val="22"/>
        </w:rPr>
      </w:pPr>
    </w:p>
    <w:p w14:paraId="22B4D499" w14:textId="54F27388" w:rsidR="00C04635" w:rsidDel="00731D60" w:rsidRDefault="00C04635">
      <w:pPr>
        <w:suppressAutoHyphens/>
        <w:jc w:val="center"/>
        <w:rPr>
          <w:del w:id="0" w:author="Aleta" w:date="2023-02-09T14:11:00Z"/>
          <w:rFonts w:ascii="Univers (W1)" w:hAnsi="Univers (W1)"/>
          <w:b/>
          <w:color w:val="000000" w:themeColor="text1"/>
          <w:sz w:val="22"/>
        </w:rPr>
      </w:pPr>
      <w:del w:id="1" w:author="Aleta" w:date="2023-02-09T14:11:00Z">
        <w:r w:rsidDel="00731D60">
          <w:rPr>
            <w:rFonts w:ascii="Univers (W1)" w:hAnsi="Univers (W1)"/>
            <w:b/>
            <w:color w:val="000000" w:themeColor="text1"/>
            <w:sz w:val="22"/>
          </w:rPr>
          <w:delText>20 October 2022</w:delText>
        </w:r>
      </w:del>
    </w:p>
    <w:p w14:paraId="7447120D" w14:textId="2233E705" w:rsidR="00731D60" w:rsidRPr="001C3ECC" w:rsidRDefault="001846CD">
      <w:pPr>
        <w:suppressAutoHyphens/>
        <w:jc w:val="center"/>
        <w:rPr>
          <w:ins w:id="2" w:author="Aleta" w:date="2023-02-09T14:11:00Z"/>
          <w:rFonts w:ascii="Univers (W1)" w:hAnsi="Univers (W1)"/>
          <w:b/>
          <w:color w:val="000000" w:themeColor="text1"/>
          <w:sz w:val="22"/>
        </w:rPr>
      </w:pPr>
      <w:ins w:id="3" w:author="Ary Faraji" w:date="2023-02-13T16:29:00Z">
        <w:r>
          <w:rPr>
            <w:rFonts w:ascii="Univers (W1)" w:hAnsi="Univers (W1)"/>
            <w:b/>
            <w:color w:val="000000" w:themeColor="text1"/>
            <w:sz w:val="22"/>
          </w:rPr>
          <w:t>16</w:t>
        </w:r>
      </w:ins>
      <w:ins w:id="4" w:author="Aleta" w:date="2023-02-09T14:11:00Z">
        <w:r w:rsidR="00731D60">
          <w:rPr>
            <w:rFonts w:ascii="Univers (W1)" w:hAnsi="Univers (W1)"/>
            <w:b/>
            <w:color w:val="000000" w:themeColor="text1"/>
            <w:sz w:val="22"/>
          </w:rPr>
          <w:t xml:space="preserve"> February 2023</w:t>
        </w:r>
      </w:ins>
    </w:p>
    <w:p w14:paraId="78652B60" w14:textId="77777777" w:rsidR="007E67CA" w:rsidRDefault="007E67CA">
      <w:pPr>
        <w:suppressAutoHyphens/>
        <w:jc w:val="both"/>
        <w:rPr>
          <w:rFonts w:ascii="Univers (W1)" w:hAnsi="Univers (W1)"/>
          <w:b/>
        </w:rPr>
      </w:pPr>
    </w:p>
    <w:p w14:paraId="5C3DF8E6" w14:textId="53AE5BE7" w:rsidR="007E67CA" w:rsidRDefault="007E67CA">
      <w:pPr>
        <w:suppressAutoHyphens/>
        <w:jc w:val="both"/>
        <w:rPr>
          <w:rFonts w:ascii="Univers (W1)" w:hAnsi="Univers (W1)"/>
          <w:b/>
        </w:rPr>
      </w:pPr>
    </w:p>
    <w:p w14:paraId="6308863B" w14:textId="77777777" w:rsidR="005E2811" w:rsidRDefault="005E2811">
      <w:pPr>
        <w:suppressAutoHyphens/>
        <w:jc w:val="both"/>
        <w:rPr>
          <w:rFonts w:ascii="Univers (W1)" w:hAnsi="Univers (W1)"/>
          <w:b/>
        </w:rPr>
      </w:pPr>
    </w:p>
    <w:p w14:paraId="50826AE4" w14:textId="240C1CC3" w:rsidR="007E67CA" w:rsidRDefault="007E67CA">
      <w:pPr>
        <w:pStyle w:val="Heading2"/>
        <w:tabs>
          <w:tab w:val="clear" w:pos="4680"/>
        </w:tabs>
      </w:pPr>
      <w:r>
        <w:t>MISSION STATEMENT</w:t>
      </w:r>
    </w:p>
    <w:p w14:paraId="364B96C7" w14:textId="77777777" w:rsidR="007E67CA" w:rsidRDefault="007E67CA">
      <w:pPr>
        <w:suppressAutoHyphens/>
        <w:jc w:val="both"/>
        <w:rPr>
          <w:rFonts w:ascii="Univers (W1)" w:hAnsi="Univers (W1)"/>
        </w:rPr>
      </w:pPr>
    </w:p>
    <w:p w14:paraId="0CE423FE" w14:textId="62EBD4D2" w:rsidR="007E67CA" w:rsidRDefault="007E67CA" w:rsidP="0032245A">
      <w:pPr>
        <w:suppressAutoHyphens/>
        <w:jc w:val="both"/>
        <w:rPr>
          <w:rFonts w:ascii="Univers (W1)" w:hAnsi="Univers (W1)"/>
        </w:rPr>
      </w:pPr>
      <w:r>
        <w:rPr>
          <w:rFonts w:ascii="Univers (W1)" w:hAnsi="Univers (W1)"/>
        </w:rPr>
        <w:tab/>
        <w:t>The mission of the Board of Trustees of the Salt Lake City Mosquito Abatement District is to represent the citizens of Salt Lake City in setting policies leading to the enhancement of health and quality of life through the suppression of mosquito</w:t>
      </w:r>
      <w:r w:rsidR="003A7DD3">
        <w:rPr>
          <w:rFonts w:ascii="Univers (W1)" w:hAnsi="Univers (W1)"/>
        </w:rPr>
        <w:t>-</w:t>
      </w:r>
      <w:r>
        <w:rPr>
          <w:rFonts w:ascii="Univers (W1)" w:hAnsi="Univers (W1)"/>
        </w:rPr>
        <w:t>transmitted diseases and the reduction of annoyance levels caused by mosquitoes.</w:t>
      </w:r>
    </w:p>
    <w:p w14:paraId="274576A1" w14:textId="77777777" w:rsidR="007E67CA" w:rsidRPr="007957C5" w:rsidRDefault="007E67CA" w:rsidP="0032245A">
      <w:pPr>
        <w:suppressAutoHyphens/>
        <w:jc w:val="both"/>
        <w:rPr>
          <w:rFonts w:ascii="Univers (W1)" w:hAnsi="Univers (W1)"/>
        </w:rPr>
      </w:pPr>
    </w:p>
    <w:p w14:paraId="2EE4D089" w14:textId="1FCE712E" w:rsidR="007E67CA" w:rsidRPr="007957C5" w:rsidRDefault="002673E9" w:rsidP="0032245A">
      <w:pPr>
        <w:numPr>
          <w:ilvl w:val="0"/>
          <w:numId w:val="3"/>
        </w:numPr>
        <w:tabs>
          <w:tab w:val="left" w:pos="720"/>
        </w:tabs>
        <w:suppressAutoHyphens/>
        <w:jc w:val="both"/>
        <w:rPr>
          <w:rFonts w:ascii="Univers (W1)" w:hAnsi="Univers (W1)"/>
        </w:rPr>
      </w:pPr>
      <w:r w:rsidRPr="007957C5">
        <w:rPr>
          <w:rFonts w:ascii="Univers (W1)" w:hAnsi="Univers (W1)"/>
        </w:rPr>
        <w:t xml:space="preserve">     </w:t>
      </w:r>
      <w:r w:rsidR="007957C5" w:rsidRPr="007957C5">
        <w:rPr>
          <w:rFonts w:ascii="Univers (W1)" w:hAnsi="Univers (W1)"/>
          <w:b/>
          <w:bCs/>
        </w:rPr>
        <w:t>Mission:</w:t>
      </w:r>
      <w:r w:rsidR="007957C5" w:rsidRPr="007957C5">
        <w:rPr>
          <w:rFonts w:ascii="Univers (W1)" w:hAnsi="Univers (W1)"/>
        </w:rPr>
        <w:t xml:space="preserve">  </w:t>
      </w:r>
      <w:r w:rsidR="007E67CA" w:rsidRPr="007957C5">
        <w:rPr>
          <w:rFonts w:ascii="Univers (W1)" w:hAnsi="Univers (W1)"/>
        </w:rPr>
        <w:t>To fulfill this mission</w:t>
      </w:r>
      <w:r w:rsidR="001700F6" w:rsidRPr="007957C5">
        <w:rPr>
          <w:rFonts w:ascii="Univers (W1)" w:hAnsi="Univers (W1)"/>
        </w:rPr>
        <w:t>,</w:t>
      </w:r>
      <w:r w:rsidR="007E67CA" w:rsidRPr="007957C5">
        <w:rPr>
          <w:rFonts w:ascii="Univers (W1)" w:hAnsi="Univers (W1)"/>
        </w:rPr>
        <w:t xml:space="preserve"> the following principles are followed:</w:t>
      </w:r>
    </w:p>
    <w:p w14:paraId="1B20EDA4" w14:textId="77777777" w:rsidR="007E67CA" w:rsidRDefault="007E67CA" w:rsidP="0032245A">
      <w:pPr>
        <w:suppressAutoHyphens/>
        <w:ind w:firstLine="720"/>
        <w:jc w:val="both"/>
        <w:rPr>
          <w:rFonts w:ascii="Univers (W1)" w:hAnsi="Univers (W1)"/>
        </w:rPr>
      </w:pPr>
    </w:p>
    <w:p w14:paraId="59496632" w14:textId="44A2E79A" w:rsidR="007E67CA" w:rsidRDefault="007E67CA" w:rsidP="0032245A">
      <w:pPr>
        <w:numPr>
          <w:ilvl w:val="0"/>
          <w:numId w:val="4"/>
        </w:numPr>
        <w:suppressAutoHyphens/>
        <w:jc w:val="both"/>
        <w:rPr>
          <w:rFonts w:ascii="Univers (W1)" w:hAnsi="Univers (W1)"/>
        </w:rPr>
      </w:pPr>
      <w:r>
        <w:rPr>
          <w:rFonts w:ascii="Univers (W1)" w:hAnsi="Univers (W1)"/>
        </w:rPr>
        <w:t>Prevention of mosquito</w:t>
      </w:r>
      <w:r w:rsidR="001700F6" w:rsidRPr="00852BA1">
        <w:rPr>
          <w:rFonts w:ascii="Univers (W1)" w:hAnsi="Univers (W1)"/>
        </w:rPr>
        <w:t>-</w:t>
      </w:r>
      <w:r>
        <w:rPr>
          <w:rFonts w:ascii="Univers (W1)" w:hAnsi="Univers (W1)"/>
        </w:rPr>
        <w:t>transmitted disease and protection of human and animal health is o</w:t>
      </w:r>
      <w:r w:rsidR="006F195D">
        <w:rPr>
          <w:rFonts w:ascii="Univers (W1)" w:hAnsi="Univers (W1)"/>
        </w:rPr>
        <w:t>f</w:t>
      </w:r>
      <w:r>
        <w:rPr>
          <w:rFonts w:ascii="Univers (W1)" w:hAnsi="Univers (W1)"/>
        </w:rPr>
        <w:t xml:space="preserve"> primary concern;</w:t>
      </w:r>
    </w:p>
    <w:p w14:paraId="6FE28027" w14:textId="77777777" w:rsidR="007E67CA" w:rsidRDefault="007E67CA" w:rsidP="0032245A">
      <w:pPr>
        <w:suppressAutoHyphens/>
        <w:ind w:left="1440" w:hanging="720"/>
        <w:jc w:val="both"/>
        <w:rPr>
          <w:rFonts w:ascii="Univers (W1)" w:hAnsi="Univers (W1)"/>
        </w:rPr>
      </w:pPr>
    </w:p>
    <w:p w14:paraId="5F5B38E6" w14:textId="77777777" w:rsidR="007E67CA" w:rsidRDefault="007E67CA" w:rsidP="0032245A">
      <w:pPr>
        <w:numPr>
          <w:ilvl w:val="0"/>
          <w:numId w:val="4"/>
        </w:numPr>
        <w:suppressAutoHyphens/>
        <w:jc w:val="both"/>
        <w:rPr>
          <w:rFonts w:ascii="Univers (W1)" w:hAnsi="Univers (W1)"/>
        </w:rPr>
      </w:pPr>
      <w:r>
        <w:rPr>
          <w:rFonts w:ascii="Univers (W1)" w:hAnsi="Univers (W1)"/>
        </w:rPr>
        <w:t>Research is an integral part of the mission;</w:t>
      </w:r>
    </w:p>
    <w:p w14:paraId="49A2BC93" w14:textId="77777777" w:rsidR="007E67CA" w:rsidRDefault="007E67CA" w:rsidP="0032245A">
      <w:pPr>
        <w:suppressAutoHyphens/>
        <w:jc w:val="both"/>
        <w:rPr>
          <w:rFonts w:ascii="Univers (W1)" w:hAnsi="Univers (W1)"/>
        </w:rPr>
      </w:pPr>
    </w:p>
    <w:p w14:paraId="03293843" w14:textId="77777777" w:rsidR="007E67CA" w:rsidRDefault="007E67CA" w:rsidP="0032245A">
      <w:pPr>
        <w:numPr>
          <w:ilvl w:val="0"/>
          <w:numId w:val="4"/>
        </w:numPr>
        <w:suppressAutoHyphens/>
        <w:jc w:val="both"/>
        <w:rPr>
          <w:rFonts w:ascii="Univers (W1)" w:hAnsi="Univers (W1)"/>
        </w:rPr>
      </w:pPr>
      <w:r>
        <w:rPr>
          <w:rFonts w:ascii="Univers (W1)" w:hAnsi="Univers (W1)"/>
        </w:rPr>
        <w:t>The District is highly sensitive to environmental concerns and committed to the protection of the environment;</w:t>
      </w:r>
    </w:p>
    <w:p w14:paraId="5F60022F" w14:textId="77777777" w:rsidR="007E67CA" w:rsidRDefault="007E67CA" w:rsidP="0032245A">
      <w:pPr>
        <w:suppressAutoHyphens/>
        <w:ind w:left="720"/>
        <w:jc w:val="both"/>
        <w:rPr>
          <w:rFonts w:ascii="Univers (W1)" w:hAnsi="Univers (W1)"/>
        </w:rPr>
      </w:pPr>
    </w:p>
    <w:p w14:paraId="0140A67D" w14:textId="0C506C76" w:rsidR="007E67CA" w:rsidRDefault="007E67CA" w:rsidP="0032245A">
      <w:pPr>
        <w:pStyle w:val="BodyTextIndent3"/>
        <w:numPr>
          <w:ilvl w:val="0"/>
          <w:numId w:val="4"/>
        </w:numPr>
        <w:tabs>
          <w:tab w:val="clear" w:pos="-720"/>
          <w:tab w:val="clear" w:pos="0"/>
        </w:tabs>
      </w:pPr>
      <w:r>
        <w:t>Best management practices utilizing scientifically</w:t>
      </w:r>
      <w:r w:rsidR="003A7DD3">
        <w:t>-</w:t>
      </w:r>
      <w:r>
        <w:t>accepted suppression methods are encouraged;</w:t>
      </w:r>
    </w:p>
    <w:p w14:paraId="283FB29F" w14:textId="77777777" w:rsidR="007E67CA" w:rsidRDefault="007E67CA" w:rsidP="0032245A">
      <w:pPr>
        <w:suppressAutoHyphens/>
        <w:ind w:left="720" w:hanging="720"/>
        <w:jc w:val="both"/>
        <w:rPr>
          <w:rFonts w:ascii="Univers (W1)" w:hAnsi="Univers (W1)"/>
        </w:rPr>
      </w:pPr>
    </w:p>
    <w:p w14:paraId="2EB453DB" w14:textId="77777777" w:rsidR="007E67CA" w:rsidRDefault="007E67CA" w:rsidP="0032245A">
      <w:pPr>
        <w:numPr>
          <w:ilvl w:val="0"/>
          <w:numId w:val="4"/>
        </w:numPr>
        <w:suppressAutoHyphens/>
        <w:jc w:val="both"/>
        <w:rPr>
          <w:rFonts w:ascii="Univers (W1)" w:hAnsi="Univers (W1)"/>
        </w:rPr>
      </w:pPr>
      <w:r>
        <w:rPr>
          <w:rFonts w:ascii="Univers (W1)" w:hAnsi="Univers (W1)"/>
        </w:rPr>
        <w:t>Public awareness of and information on mosquito biology and management are keys to long</w:t>
      </w:r>
      <w:r w:rsidR="001700F6" w:rsidRPr="005715C3">
        <w:rPr>
          <w:rFonts w:ascii="Univers (W1)" w:hAnsi="Univers (W1)"/>
        </w:rPr>
        <w:t>-</w:t>
      </w:r>
      <w:r>
        <w:rPr>
          <w:rFonts w:ascii="Univers (W1)" w:hAnsi="Univers (W1)"/>
        </w:rPr>
        <w:t>term success;</w:t>
      </w:r>
    </w:p>
    <w:p w14:paraId="5701D295" w14:textId="77777777" w:rsidR="007E67CA" w:rsidRDefault="007E67CA" w:rsidP="0032245A">
      <w:pPr>
        <w:suppressAutoHyphens/>
        <w:ind w:left="720" w:hanging="720"/>
        <w:jc w:val="both"/>
        <w:rPr>
          <w:rFonts w:ascii="Univers (W1)" w:hAnsi="Univers (W1)"/>
        </w:rPr>
      </w:pPr>
    </w:p>
    <w:p w14:paraId="7BF89466" w14:textId="77777777" w:rsidR="007E67CA" w:rsidRDefault="007E67CA" w:rsidP="0032245A">
      <w:pPr>
        <w:pStyle w:val="BodyTextIndent2"/>
        <w:numPr>
          <w:ilvl w:val="0"/>
          <w:numId w:val="4"/>
        </w:numPr>
        <w:tabs>
          <w:tab w:val="clear" w:pos="-720"/>
        </w:tabs>
      </w:pPr>
      <w:r>
        <w:t>The District will cooperate and collaborate with other organizations, agencies, and individuals to fulfill the mission.</w:t>
      </w:r>
    </w:p>
    <w:p w14:paraId="0A6215BA" w14:textId="77777777" w:rsidR="007E67CA" w:rsidRDefault="007E67CA" w:rsidP="0032245A">
      <w:pPr>
        <w:suppressAutoHyphens/>
        <w:ind w:left="1440" w:hanging="720"/>
        <w:jc w:val="both"/>
        <w:rPr>
          <w:rFonts w:ascii="Univers (W1)" w:hAnsi="Univers (W1)"/>
        </w:rPr>
      </w:pPr>
    </w:p>
    <w:p w14:paraId="572F6828" w14:textId="77777777" w:rsidR="00512A60" w:rsidRDefault="00512A60" w:rsidP="0032245A">
      <w:pPr>
        <w:suppressAutoHyphens/>
        <w:jc w:val="both"/>
        <w:rPr>
          <w:rFonts w:ascii="Univers (W1)" w:hAnsi="Univers (W1)"/>
        </w:rPr>
      </w:pPr>
    </w:p>
    <w:p w14:paraId="1E8874F4" w14:textId="77777777" w:rsidR="007E67CA" w:rsidRDefault="007E67CA" w:rsidP="009B4066">
      <w:pPr>
        <w:tabs>
          <w:tab w:val="left" w:pos="720"/>
          <w:tab w:val="left" w:pos="1080"/>
          <w:tab w:val="left" w:pos="1440"/>
        </w:tabs>
        <w:suppressAutoHyphens/>
        <w:jc w:val="center"/>
        <w:rPr>
          <w:rFonts w:ascii="Univers (W1)" w:hAnsi="Univers (W1)"/>
        </w:rPr>
      </w:pPr>
      <w:r>
        <w:rPr>
          <w:rFonts w:ascii="Univers (W1)" w:hAnsi="Univers (W1)"/>
          <w:b/>
          <w:sz w:val="29"/>
        </w:rPr>
        <w:t>Article I.  NAME</w:t>
      </w:r>
    </w:p>
    <w:p w14:paraId="73FB8004" w14:textId="77777777" w:rsidR="007E67CA" w:rsidRDefault="007E67CA" w:rsidP="0032245A">
      <w:pPr>
        <w:suppressAutoHyphens/>
        <w:jc w:val="both"/>
        <w:rPr>
          <w:rFonts w:ascii="Univers (W1)" w:hAnsi="Univers (W1)"/>
        </w:rPr>
      </w:pPr>
    </w:p>
    <w:p w14:paraId="126B0F52" w14:textId="182F52AE" w:rsidR="007E67CA" w:rsidRDefault="007E67CA" w:rsidP="0032245A">
      <w:pPr>
        <w:suppressAutoHyphens/>
        <w:ind w:hanging="720"/>
        <w:jc w:val="both"/>
        <w:rPr>
          <w:rFonts w:ascii="Univers (W1)" w:hAnsi="Univers (W1)"/>
        </w:rPr>
      </w:pPr>
      <w:r>
        <w:rPr>
          <w:rFonts w:ascii="Univers (W1)" w:hAnsi="Univers (W1)"/>
        </w:rPr>
        <w:tab/>
      </w:r>
      <w:r w:rsidR="002673E9">
        <w:rPr>
          <w:rFonts w:ascii="Univers (W1)" w:hAnsi="Univers (W1)"/>
        </w:rPr>
        <w:t xml:space="preserve">          </w:t>
      </w:r>
      <w:r>
        <w:rPr>
          <w:rFonts w:ascii="Univers (W1)" w:hAnsi="Univers (W1)"/>
        </w:rPr>
        <w:t xml:space="preserve">The name of the District shall be </w:t>
      </w:r>
      <w:r>
        <w:rPr>
          <w:rFonts w:ascii="Univers (W1)" w:hAnsi="Univers (W1)"/>
          <w:b/>
        </w:rPr>
        <w:t>Salt Lake City Mosquito Abatement District</w:t>
      </w:r>
      <w:r>
        <w:rPr>
          <w:rFonts w:ascii="Univers (W1)" w:hAnsi="Univers (W1)"/>
        </w:rPr>
        <w:t xml:space="preserve">. </w:t>
      </w:r>
      <w:r w:rsidRPr="00047F18">
        <w:rPr>
          <w:rFonts w:ascii="Univers (W1)" w:hAnsi="Univers (W1)"/>
          <w:color w:val="000000" w:themeColor="text1"/>
        </w:rPr>
        <w:t xml:space="preserve">It </w:t>
      </w:r>
      <w:r>
        <w:rPr>
          <w:rFonts w:ascii="Univers (W1)" w:hAnsi="Univers (W1)"/>
        </w:rPr>
        <w:t xml:space="preserve">also may be known as the </w:t>
      </w:r>
      <w:r>
        <w:rPr>
          <w:rFonts w:ascii="Univers (W1)" w:hAnsi="Univers (W1)"/>
          <w:b/>
        </w:rPr>
        <w:t xml:space="preserve">SLCMAD </w:t>
      </w:r>
      <w:r>
        <w:rPr>
          <w:rFonts w:ascii="Univers (W1)" w:hAnsi="Univers (W1)"/>
        </w:rPr>
        <w:t xml:space="preserve">and referred to in these </w:t>
      </w:r>
      <w:r w:rsidR="00C04635">
        <w:rPr>
          <w:rFonts w:ascii="Univers (W1)" w:hAnsi="Univers (W1)"/>
        </w:rPr>
        <w:t>Bylaws</w:t>
      </w:r>
      <w:r>
        <w:rPr>
          <w:rFonts w:ascii="Univers (W1)" w:hAnsi="Univers (W1)"/>
        </w:rPr>
        <w:t xml:space="preserve"> as the "District".</w:t>
      </w:r>
    </w:p>
    <w:p w14:paraId="5EA2DE5D" w14:textId="29397D1D" w:rsidR="00B2605F" w:rsidRDefault="00B2605F" w:rsidP="0032245A">
      <w:pPr>
        <w:suppressAutoHyphens/>
        <w:jc w:val="both"/>
        <w:rPr>
          <w:rFonts w:ascii="Univers (W1)" w:hAnsi="Univers (W1)"/>
        </w:rPr>
      </w:pPr>
    </w:p>
    <w:p w14:paraId="1D818785" w14:textId="0761C597" w:rsidR="00B2605F" w:rsidRDefault="00B2605F" w:rsidP="0032245A">
      <w:pPr>
        <w:suppressAutoHyphens/>
        <w:jc w:val="both"/>
        <w:rPr>
          <w:rFonts w:ascii="Univers (W1)" w:hAnsi="Univers (W1)"/>
        </w:rPr>
      </w:pPr>
    </w:p>
    <w:p w14:paraId="4CE5E1BC" w14:textId="77777777" w:rsidR="001F7DA5" w:rsidRDefault="001F7DA5" w:rsidP="0032245A">
      <w:pPr>
        <w:suppressAutoHyphens/>
        <w:jc w:val="both"/>
        <w:rPr>
          <w:rFonts w:ascii="Univers (W1)" w:hAnsi="Univers (W1)"/>
        </w:rPr>
      </w:pPr>
    </w:p>
    <w:p w14:paraId="0AEB29CB" w14:textId="77777777" w:rsidR="007E67CA" w:rsidRDefault="007E67CA" w:rsidP="009B4066">
      <w:pPr>
        <w:suppressAutoHyphens/>
        <w:jc w:val="center"/>
        <w:rPr>
          <w:rFonts w:ascii="Univers (W1)" w:hAnsi="Univers (W1)"/>
        </w:rPr>
      </w:pPr>
      <w:r>
        <w:rPr>
          <w:rFonts w:ascii="Univers (W1)" w:hAnsi="Univers (W1)"/>
          <w:b/>
          <w:sz w:val="29"/>
        </w:rPr>
        <w:t>Article II.  GOVERNING AUTHORITY</w:t>
      </w:r>
    </w:p>
    <w:p w14:paraId="7AAF1022" w14:textId="77777777" w:rsidR="007E67CA" w:rsidRDefault="007E67CA" w:rsidP="0032245A">
      <w:pPr>
        <w:suppressAutoHyphens/>
        <w:jc w:val="both"/>
        <w:rPr>
          <w:rFonts w:ascii="Univers (W1)" w:hAnsi="Univers (W1)"/>
        </w:rPr>
      </w:pPr>
    </w:p>
    <w:p w14:paraId="290ADBD1" w14:textId="5096F072" w:rsidR="007E67CA" w:rsidRPr="007957C5" w:rsidRDefault="007E67CA" w:rsidP="0032245A">
      <w:pPr>
        <w:suppressAutoHyphens/>
        <w:jc w:val="both"/>
        <w:rPr>
          <w:rFonts w:ascii="Univers (W1)" w:hAnsi="Univers (W1)"/>
        </w:rPr>
      </w:pPr>
      <w:r>
        <w:rPr>
          <w:rFonts w:ascii="Univers (W1)" w:hAnsi="Univers (W1)"/>
        </w:rPr>
        <w:tab/>
        <w:t xml:space="preserve">The District was </w:t>
      </w:r>
      <w:r w:rsidR="003F1D81">
        <w:rPr>
          <w:rFonts w:ascii="Univers (W1)" w:hAnsi="Univers (W1)"/>
        </w:rPr>
        <w:t xml:space="preserve">the first mosquito abatement district </w:t>
      </w:r>
      <w:r>
        <w:rPr>
          <w:rFonts w:ascii="Univers (W1)" w:hAnsi="Univers (W1)"/>
        </w:rPr>
        <w:t xml:space="preserve">organized and incorporated </w:t>
      </w:r>
      <w:r w:rsidR="00B6594D">
        <w:rPr>
          <w:rFonts w:ascii="Univers (W1)" w:hAnsi="Univers (W1)"/>
        </w:rPr>
        <w:t xml:space="preserve">in Utah </w:t>
      </w:r>
      <w:r>
        <w:rPr>
          <w:rFonts w:ascii="Univers (W1)" w:hAnsi="Univers (W1)"/>
        </w:rPr>
        <w:t>under the mosquito control law,</w:t>
      </w:r>
      <w:r w:rsidR="00074863">
        <w:rPr>
          <w:rFonts w:ascii="Univers (W1)" w:hAnsi="Univers (W1)"/>
        </w:rPr>
        <w:t xml:space="preserve"> </w:t>
      </w:r>
      <w:r w:rsidR="003F1D81">
        <w:rPr>
          <w:rFonts w:ascii="Univers (W1)" w:hAnsi="Univers (W1)"/>
        </w:rPr>
        <w:t>enacted as S</w:t>
      </w:r>
      <w:r w:rsidR="004136DE">
        <w:rPr>
          <w:rFonts w:ascii="Univers (W1)" w:hAnsi="Univers (W1)"/>
        </w:rPr>
        <w:t xml:space="preserve">enate </w:t>
      </w:r>
      <w:r w:rsidR="003F1D81">
        <w:rPr>
          <w:rFonts w:ascii="Univers (W1)" w:hAnsi="Univers (W1)"/>
        </w:rPr>
        <w:t>B</w:t>
      </w:r>
      <w:r w:rsidR="004136DE">
        <w:rPr>
          <w:rFonts w:ascii="Univers (W1)" w:hAnsi="Univers (W1)"/>
        </w:rPr>
        <w:t>ill</w:t>
      </w:r>
      <w:r w:rsidR="003F1D81">
        <w:rPr>
          <w:rFonts w:ascii="Univers (W1)" w:hAnsi="Univers (W1)"/>
        </w:rPr>
        <w:t xml:space="preserve"> 185, passed </w:t>
      </w:r>
      <w:r w:rsidR="00E95C0D">
        <w:rPr>
          <w:rFonts w:ascii="Univers (W1)" w:hAnsi="Univers (W1)"/>
        </w:rPr>
        <w:t>7</w:t>
      </w:r>
      <w:r w:rsidR="00921EFA">
        <w:rPr>
          <w:rFonts w:ascii="Univers (W1)" w:hAnsi="Univers (W1)"/>
        </w:rPr>
        <w:t xml:space="preserve"> March 1923</w:t>
      </w:r>
      <w:r w:rsidR="003F1D81">
        <w:rPr>
          <w:rFonts w:ascii="Univers (W1)" w:hAnsi="Univers (W1)"/>
        </w:rPr>
        <w:t xml:space="preserve">; approved </w:t>
      </w:r>
      <w:r w:rsidR="00E95C0D">
        <w:rPr>
          <w:rFonts w:ascii="Univers (W1)" w:hAnsi="Univers (W1)"/>
        </w:rPr>
        <w:t xml:space="preserve">16 </w:t>
      </w:r>
      <w:r w:rsidR="003F1D81">
        <w:rPr>
          <w:rFonts w:ascii="Univers (W1)" w:hAnsi="Univers (W1)"/>
        </w:rPr>
        <w:t xml:space="preserve">March 1923; and, in effect </w:t>
      </w:r>
      <w:r w:rsidR="00E95C0D">
        <w:rPr>
          <w:rFonts w:ascii="Univers (W1)" w:hAnsi="Univers (W1)"/>
        </w:rPr>
        <w:t xml:space="preserve">8 </w:t>
      </w:r>
      <w:r w:rsidR="003F1D81">
        <w:rPr>
          <w:rFonts w:ascii="Univers (W1)" w:hAnsi="Univers (W1)"/>
        </w:rPr>
        <w:t>May 1923.</w:t>
      </w:r>
      <w:r>
        <w:rPr>
          <w:rFonts w:ascii="Univers (W1)" w:hAnsi="Univers (W1)"/>
        </w:rPr>
        <w:t xml:space="preserve"> </w:t>
      </w:r>
      <w:r w:rsidR="003F1D81">
        <w:rPr>
          <w:rFonts w:ascii="Univers (W1)" w:hAnsi="Univers (W1)"/>
        </w:rPr>
        <w:t>The law governing mosquito abatement districts has been amended and moved within the Utah Code</w:t>
      </w:r>
      <w:r w:rsidR="008C7751">
        <w:rPr>
          <w:rFonts w:ascii="Univers (W1)" w:hAnsi="Univers (W1)"/>
        </w:rPr>
        <w:t xml:space="preserve"> many times.</w:t>
      </w:r>
      <w:r w:rsidR="003F1D81">
        <w:rPr>
          <w:rFonts w:ascii="Univers (W1)" w:hAnsi="Univers (W1)"/>
        </w:rPr>
        <w:t xml:space="preserve"> </w:t>
      </w:r>
      <w:r>
        <w:rPr>
          <w:rFonts w:ascii="Univers (W1)" w:hAnsi="Univers (W1)"/>
        </w:rPr>
        <w:t>The mosquito control law is now found in the Utah Code annotated</w:t>
      </w:r>
      <w:r w:rsidR="008C7751">
        <w:rPr>
          <w:rFonts w:ascii="Univers (W1)" w:hAnsi="Univers (W1)"/>
        </w:rPr>
        <w:t xml:space="preserve"> 17B-2a-7.</w:t>
      </w:r>
    </w:p>
    <w:p w14:paraId="209FB752" w14:textId="77777777" w:rsidR="007E67CA" w:rsidRPr="007957C5" w:rsidRDefault="007E67CA" w:rsidP="0032245A">
      <w:pPr>
        <w:suppressAutoHyphens/>
        <w:jc w:val="both"/>
        <w:rPr>
          <w:rFonts w:ascii="Univers (W1)" w:hAnsi="Univers (W1)"/>
        </w:rPr>
      </w:pPr>
    </w:p>
    <w:p w14:paraId="2A4888D3" w14:textId="5949F961" w:rsidR="007E67CA" w:rsidRDefault="007E67CA" w:rsidP="0032245A">
      <w:pPr>
        <w:suppressAutoHyphens/>
        <w:ind w:left="720" w:hanging="720"/>
        <w:jc w:val="both"/>
        <w:rPr>
          <w:rFonts w:ascii="Univers (W1)" w:hAnsi="Univers (W1)"/>
        </w:rPr>
      </w:pPr>
      <w:r w:rsidRPr="007957C5">
        <w:rPr>
          <w:rFonts w:ascii="Univers (W1)" w:hAnsi="Univers (W1)"/>
        </w:rPr>
        <w:t xml:space="preserve">A.  </w:t>
      </w:r>
      <w:r w:rsidR="008E20B1" w:rsidRPr="007957C5">
        <w:rPr>
          <w:rFonts w:ascii="Univers (W1)" w:hAnsi="Univers (W1)"/>
        </w:rPr>
        <w:t xml:space="preserve">     </w:t>
      </w:r>
      <w:r w:rsidRPr="007957C5">
        <w:rPr>
          <w:rFonts w:ascii="Univers (W1)" w:hAnsi="Univers (W1)"/>
          <w:b/>
          <w:bCs/>
        </w:rPr>
        <w:t>Board Members:</w:t>
      </w:r>
      <w:r w:rsidRPr="007957C5">
        <w:rPr>
          <w:rFonts w:ascii="Univers (W1)" w:hAnsi="Univers (W1)"/>
        </w:rPr>
        <w:t xml:space="preserve">  The governing authority of the</w:t>
      </w:r>
      <w:r w:rsidR="001E1FA6" w:rsidRPr="007957C5">
        <w:rPr>
          <w:rFonts w:ascii="Univers (W1)" w:hAnsi="Univers (W1)"/>
        </w:rPr>
        <w:t xml:space="preserve"> District shall be composed of f</w:t>
      </w:r>
      <w:r w:rsidRPr="007957C5">
        <w:rPr>
          <w:rFonts w:ascii="Univers (W1)" w:hAnsi="Univers (W1)"/>
        </w:rPr>
        <w:t>ive</w:t>
      </w:r>
      <w:r>
        <w:rPr>
          <w:rFonts w:ascii="Univers (W1)" w:hAnsi="Univers (W1)"/>
        </w:rPr>
        <w:t xml:space="preserve"> (5) </w:t>
      </w:r>
      <w:r w:rsidR="005F3EDA">
        <w:rPr>
          <w:rFonts w:ascii="Univers (W1)" w:hAnsi="Univers (W1)"/>
        </w:rPr>
        <w:t xml:space="preserve">members </w:t>
      </w:r>
      <w:r>
        <w:rPr>
          <w:rFonts w:ascii="Univers (W1)" w:hAnsi="Univers (W1)"/>
        </w:rPr>
        <w:t>appointed by the Salt Lake City Council</w:t>
      </w:r>
      <w:r w:rsidR="00054C53">
        <w:rPr>
          <w:rFonts w:ascii="Univers (W1)" w:hAnsi="Univers (W1)"/>
        </w:rPr>
        <w:t xml:space="preserve"> as provided in Utah Code sections 17B-1-304 and 17B-2a-704(1)</w:t>
      </w:r>
      <w:r>
        <w:rPr>
          <w:rFonts w:ascii="Univers (W1)" w:hAnsi="Univers (W1)"/>
        </w:rPr>
        <w:t>. The governing authority shall be known as the</w:t>
      </w:r>
      <w:r w:rsidR="001C3ECC">
        <w:rPr>
          <w:rFonts w:ascii="Univers (W1)" w:hAnsi="Univers (W1)"/>
        </w:rPr>
        <w:t xml:space="preserve"> </w:t>
      </w:r>
      <w:r>
        <w:rPr>
          <w:rFonts w:ascii="Univers (W1)" w:hAnsi="Univers (W1)"/>
          <w:b/>
        </w:rPr>
        <w:t xml:space="preserve">BOARD OF TRUSTEES of the SALT LAKE CITY MOSQUITO ABATEMENT DISTRICT </w:t>
      </w:r>
      <w:r>
        <w:rPr>
          <w:rFonts w:ascii="Univers (W1)" w:hAnsi="Univers (W1)"/>
        </w:rPr>
        <w:t>or simply as the "Board".</w:t>
      </w:r>
    </w:p>
    <w:p w14:paraId="3BB5DDCB" w14:textId="77777777" w:rsidR="007E67CA" w:rsidRDefault="007E67CA" w:rsidP="0032245A">
      <w:pPr>
        <w:suppressAutoHyphens/>
        <w:jc w:val="both"/>
        <w:rPr>
          <w:rFonts w:ascii="Univers (W1)" w:hAnsi="Univers (W1)"/>
        </w:rPr>
      </w:pPr>
    </w:p>
    <w:p w14:paraId="4B0A981A" w14:textId="5D5CC246" w:rsidR="007E67CA" w:rsidRDefault="007E67CA" w:rsidP="0032245A">
      <w:pPr>
        <w:numPr>
          <w:ilvl w:val="0"/>
          <w:numId w:val="6"/>
        </w:numPr>
        <w:tabs>
          <w:tab w:val="left" w:pos="-720"/>
        </w:tabs>
        <w:suppressAutoHyphens/>
        <w:jc w:val="both"/>
        <w:rPr>
          <w:rFonts w:ascii="Univers (W1)" w:hAnsi="Univers (W1)"/>
        </w:rPr>
      </w:pPr>
      <w:bookmarkStart w:id="5" w:name="_Hlk91145104"/>
      <w:r>
        <w:rPr>
          <w:rFonts w:ascii="Univers (W1)" w:hAnsi="Univers (W1)"/>
        </w:rPr>
        <w:t xml:space="preserve">Each Board </w:t>
      </w:r>
      <w:r w:rsidR="003A7DD3">
        <w:rPr>
          <w:rFonts w:ascii="Univers (W1)" w:hAnsi="Univers (W1)"/>
        </w:rPr>
        <w:t>M</w:t>
      </w:r>
      <w:r>
        <w:rPr>
          <w:rFonts w:ascii="Univers (W1)" w:hAnsi="Univers (W1)"/>
        </w:rPr>
        <w:t xml:space="preserve">ember shall be a registered voter of Salt Lake City. Board </w:t>
      </w:r>
      <w:r w:rsidR="003A7DD3">
        <w:rPr>
          <w:rFonts w:ascii="Univers (W1)" w:hAnsi="Univers (W1)"/>
        </w:rPr>
        <w:t>M</w:t>
      </w:r>
      <w:r>
        <w:rPr>
          <w:rFonts w:ascii="Univers (W1)" w:hAnsi="Univers (W1)"/>
        </w:rPr>
        <w:t xml:space="preserve">embers shall not be </w:t>
      </w:r>
      <w:r w:rsidR="001700F6">
        <w:rPr>
          <w:rFonts w:ascii="Univers (W1)" w:hAnsi="Univers (W1)"/>
        </w:rPr>
        <w:t>employed by the District either as an employee or under contract</w:t>
      </w:r>
      <w:r w:rsidR="001C3ECC">
        <w:rPr>
          <w:rFonts w:ascii="Univers (W1)" w:hAnsi="Univers (W1)"/>
        </w:rPr>
        <w:t>.</w:t>
      </w:r>
      <w:r w:rsidR="005F3EDA">
        <w:rPr>
          <w:rFonts w:ascii="Univers (W1)" w:hAnsi="Univers (W1)"/>
        </w:rPr>
        <w:t xml:space="preserve"> The composition of the Board should reflect a diversity of thought, backgrounds, skills, experiences, and expertise that are appropriate given the District’s current and anticipated circumstances and that, collectively, enable the Board to perform its oversight functions effectively. </w:t>
      </w:r>
      <w:r w:rsidR="00BF426B">
        <w:rPr>
          <w:rFonts w:ascii="Univers (W1)" w:hAnsi="Univers (W1)"/>
        </w:rPr>
        <w:t>Priority</w:t>
      </w:r>
      <w:r w:rsidR="005F3EDA">
        <w:rPr>
          <w:rFonts w:ascii="Univers (W1)" w:hAnsi="Univers (W1)"/>
        </w:rPr>
        <w:t xml:space="preserve"> should be</w:t>
      </w:r>
      <w:r w:rsidR="00BF426B">
        <w:rPr>
          <w:rFonts w:ascii="Univers (W1)" w:hAnsi="Univers (W1)"/>
        </w:rPr>
        <w:t xml:space="preserve"> given to one member specializing in public health at the State or County level (</w:t>
      </w:r>
      <w:r w:rsidR="006F195D">
        <w:rPr>
          <w:rFonts w:ascii="Univers (W1)" w:hAnsi="Univers (W1)"/>
        </w:rPr>
        <w:t xml:space="preserve">preferably within </w:t>
      </w:r>
      <w:r w:rsidR="007B2E03">
        <w:rPr>
          <w:rFonts w:ascii="Univers (W1)" w:hAnsi="Univers (W1)"/>
        </w:rPr>
        <w:t xml:space="preserve">the </w:t>
      </w:r>
      <w:r w:rsidR="006F195D">
        <w:rPr>
          <w:rFonts w:ascii="Univers (W1)" w:hAnsi="Univers (W1)"/>
        </w:rPr>
        <w:t xml:space="preserve">Utah State Department of Health or Salt Lake County Health Department). </w:t>
      </w:r>
      <w:r w:rsidR="00BF426B">
        <w:rPr>
          <w:rFonts w:ascii="Univers (W1)" w:hAnsi="Univers (W1)"/>
        </w:rPr>
        <w:t xml:space="preserve"> </w:t>
      </w:r>
      <w:r w:rsidR="005F3EDA">
        <w:rPr>
          <w:rFonts w:ascii="Univers (W1)" w:hAnsi="Univers (W1)"/>
        </w:rPr>
        <w:t xml:space="preserve">  </w:t>
      </w:r>
    </w:p>
    <w:bookmarkEnd w:id="5"/>
    <w:p w14:paraId="7079F1BD" w14:textId="77777777" w:rsidR="007E67CA" w:rsidRDefault="007E67CA" w:rsidP="0032245A">
      <w:pPr>
        <w:suppressAutoHyphens/>
        <w:ind w:hanging="720"/>
        <w:jc w:val="both"/>
        <w:rPr>
          <w:rFonts w:ascii="Univers (W1)" w:hAnsi="Univers (W1)"/>
        </w:rPr>
      </w:pPr>
    </w:p>
    <w:p w14:paraId="113BC6C4" w14:textId="2B7CD1FF" w:rsidR="007E67CA" w:rsidRDefault="007E67CA" w:rsidP="0032245A">
      <w:pPr>
        <w:numPr>
          <w:ilvl w:val="0"/>
          <w:numId w:val="6"/>
        </w:numPr>
        <w:tabs>
          <w:tab w:val="left" w:pos="-720"/>
        </w:tabs>
        <w:suppressAutoHyphens/>
        <w:jc w:val="both"/>
        <w:rPr>
          <w:rFonts w:ascii="Univers (W1)" w:hAnsi="Univers (W1)"/>
        </w:rPr>
      </w:pPr>
      <w:r w:rsidRPr="007503CE">
        <w:rPr>
          <w:rFonts w:ascii="Univers (W1)" w:hAnsi="Univers (W1)"/>
        </w:rPr>
        <w:t xml:space="preserve">Under </w:t>
      </w:r>
      <w:r w:rsidR="00181DEC" w:rsidRPr="007503CE">
        <w:rPr>
          <w:rFonts w:ascii="Univers (W1)" w:hAnsi="Univers (W1)"/>
        </w:rPr>
        <w:t xml:space="preserve">Utah </w:t>
      </w:r>
      <w:r w:rsidR="008C7751" w:rsidRPr="007503CE">
        <w:rPr>
          <w:rFonts w:ascii="Univers (W1)" w:hAnsi="Univers (W1)"/>
        </w:rPr>
        <w:t xml:space="preserve">Code </w:t>
      </w:r>
      <w:r w:rsidRPr="007503CE">
        <w:rPr>
          <w:rFonts w:ascii="Univers (W1)" w:hAnsi="Univers (W1)"/>
        </w:rPr>
        <w:t>(</w:t>
      </w:r>
      <w:r w:rsidR="008C7751" w:rsidRPr="007503CE">
        <w:rPr>
          <w:rFonts w:ascii="Univers (W1)" w:hAnsi="Univers (W1)"/>
        </w:rPr>
        <w:t>17B-1-307</w:t>
      </w:r>
      <w:r w:rsidRPr="007503CE">
        <w:rPr>
          <w:rFonts w:ascii="Univers (W1)" w:hAnsi="Univers (W1)"/>
        </w:rPr>
        <w:t>), the members of the Board may receive up to $</w:t>
      </w:r>
      <w:r w:rsidR="008C7751" w:rsidRPr="007503CE">
        <w:rPr>
          <w:rFonts w:ascii="Univers (W1)" w:hAnsi="Univers (W1)"/>
        </w:rPr>
        <w:t>5,000</w:t>
      </w:r>
      <w:r w:rsidRPr="007503CE">
        <w:rPr>
          <w:rFonts w:ascii="Univers (W1)" w:hAnsi="Univers (W1)"/>
        </w:rPr>
        <w:t xml:space="preserve"> compensation per year, in addition to the necessary expenses for actual expenditures for traveling, meetings or business connected with the Board. Trustees may elect to participate in the District’s group health insurance plan and apply their compensation towards</w:t>
      </w:r>
      <w:r w:rsidR="001C3ECC" w:rsidRPr="007503CE">
        <w:rPr>
          <w:rFonts w:ascii="Univers (W1)" w:hAnsi="Univers (W1)"/>
        </w:rPr>
        <w:t xml:space="preserve"> the premium of that coverage. </w:t>
      </w:r>
      <w:r w:rsidRPr="007503CE">
        <w:rPr>
          <w:rFonts w:ascii="Univers (W1)" w:hAnsi="Univers (W1)"/>
        </w:rPr>
        <w:t xml:space="preserve">If the premium </w:t>
      </w:r>
      <w:r w:rsidR="00F90EFA" w:rsidRPr="007503CE">
        <w:rPr>
          <w:rFonts w:ascii="Univers (W1)" w:hAnsi="Univers (W1)"/>
        </w:rPr>
        <w:t xml:space="preserve">is greater </w:t>
      </w:r>
      <w:r w:rsidRPr="007503CE">
        <w:rPr>
          <w:rFonts w:ascii="Univers (W1)" w:hAnsi="Univers (W1)"/>
        </w:rPr>
        <w:t xml:space="preserve">than the </w:t>
      </w:r>
      <w:r w:rsidR="00F90EFA" w:rsidRPr="007503CE">
        <w:rPr>
          <w:rFonts w:ascii="Univers (W1)" w:hAnsi="Univers (W1)"/>
        </w:rPr>
        <w:t xml:space="preserve">allowed compensation of </w:t>
      </w:r>
      <w:r w:rsidRPr="007503CE">
        <w:rPr>
          <w:rFonts w:ascii="Univers (W1)" w:hAnsi="Univers (W1)"/>
        </w:rPr>
        <w:t>$</w:t>
      </w:r>
      <w:r w:rsidR="008C7751" w:rsidRPr="007503CE">
        <w:rPr>
          <w:rFonts w:ascii="Univers (W1)" w:hAnsi="Univers (W1)"/>
        </w:rPr>
        <w:t>5,000</w:t>
      </w:r>
      <w:r w:rsidR="00F90EFA" w:rsidRPr="007503CE">
        <w:rPr>
          <w:rFonts w:ascii="Univers (W1)" w:hAnsi="Univers (W1)"/>
        </w:rPr>
        <w:t>,</w:t>
      </w:r>
      <w:r w:rsidRPr="007503CE">
        <w:rPr>
          <w:rFonts w:ascii="Univers (W1)" w:hAnsi="Univers (W1)"/>
        </w:rPr>
        <w:t xml:space="preserve"> then the trustee would be responsible for paying that difference. </w:t>
      </w:r>
      <w:r w:rsidR="008C7751" w:rsidRPr="007503CE">
        <w:rPr>
          <w:rFonts w:ascii="Univers (W1)" w:hAnsi="Univers (W1)"/>
        </w:rPr>
        <w:t xml:space="preserve">The </w:t>
      </w:r>
      <w:r w:rsidR="00126837" w:rsidRPr="007503CE">
        <w:rPr>
          <w:rFonts w:ascii="Univers (W1)" w:hAnsi="Univers (W1)"/>
        </w:rPr>
        <w:t xml:space="preserve">SLCMAD </w:t>
      </w:r>
      <w:r w:rsidR="008C7751" w:rsidRPr="007503CE">
        <w:rPr>
          <w:rFonts w:ascii="Univers (W1)" w:hAnsi="Univers (W1)"/>
        </w:rPr>
        <w:t>Board has elected to limit trustee’s compensation to $</w:t>
      </w:r>
      <w:ins w:id="6" w:author="Aleta" w:date="2023-02-09T14:19:00Z">
        <w:r w:rsidR="00D0602E" w:rsidRPr="007503CE">
          <w:rPr>
            <w:rFonts w:ascii="Univers (W1)" w:hAnsi="Univers (W1)"/>
          </w:rPr>
          <w:t>4,800</w:t>
        </w:r>
      </w:ins>
      <w:del w:id="7" w:author="Aleta" w:date="2023-02-09T14:19:00Z">
        <w:r w:rsidR="008C7751" w:rsidRPr="007503CE" w:rsidDel="00D0602E">
          <w:rPr>
            <w:rFonts w:ascii="Univers (W1)" w:hAnsi="Univers (W1)"/>
          </w:rPr>
          <w:delText>3,500</w:delText>
        </w:r>
      </w:del>
      <w:r w:rsidR="008C7751" w:rsidRPr="007503CE">
        <w:rPr>
          <w:rFonts w:ascii="Univers (W1)" w:hAnsi="Univers (W1)"/>
        </w:rPr>
        <w:t xml:space="preserve"> per year</w:t>
      </w:r>
      <w:r w:rsidR="00047F18" w:rsidRPr="007503CE">
        <w:rPr>
          <w:rFonts w:ascii="Univers (W1)" w:hAnsi="Univers (W1)"/>
        </w:rPr>
        <w:t xml:space="preserve"> (plus taxes)</w:t>
      </w:r>
      <w:r w:rsidR="00B36EFE" w:rsidRPr="007503CE">
        <w:rPr>
          <w:rFonts w:ascii="Univers (W1)" w:hAnsi="Univers (W1)"/>
        </w:rPr>
        <w:t xml:space="preserve"> for regularly</w:t>
      </w:r>
      <w:r w:rsidR="000A70D7" w:rsidRPr="007503CE">
        <w:rPr>
          <w:rFonts w:ascii="Univers (W1)" w:hAnsi="Univers (W1)"/>
        </w:rPr>
        <w:t>-</w:t>
      </w:r>
      <w:r w:rsidR="00B36EFE" w:rsidRPr="007503CE">
        <w:rPr>
          <w:rFonts w:ascii="Univers (W1)" w:hAnsi="Univers (W1)"/>
        </w:rPr>
        <w:t>held monthly Board meetings</w:t>
      </w:r>
      <w:r w:rsidR="008C7751" w:rsidRPr="007503CE">
        <w:rPr>
          <w:rFonts w:ascii="Univers (W1)" w:hAnsi="Univers (W1)"/>
        </w:rPr>
        <w:t xml:space="preserve">. </w:t>
      </w:r>
      <w:r w:rsidRPr="007503CE">
        <w:rPr>
          <w:rFonts w:ascii="Univers (W1)" w:hAnsi="Univers (W1)"/>
        </w:rPr>
        <w:t>The compensation would be divided into 12 equal amounts</w:t>
      </w:r>
      <w:r w:rsidR="0096736E" w:rsidRPr="007503CE">
        <w:rPr>
          <w:rFonts w:ascii="Univers (W1)" w:hAnsi="Univers (W1)"/>
        </w:rPr>
        <w:t>.</w:t>
      </w:r>
      <w:r w:rsidR="0096736E">
        <w:rPr>
          <w:rFonts w:ascii="Univers (W1)" w:hAnsi="Univers (W1)"/>
        </w:rPr>
        <w:t xml:space="preserve"> </w:t>
      </w:r>
      <w:del w:id="8" w:author="Aleta" w:date="2023-02-09T14:28:00Z">
        <w:r w:rsidR="003C080C" w:rsidDel="007503CE">
          <w:rPr>
            <w:rFonts w:ascii="Univers (W1)" w:hAnsi="Univers (W1)"/>
          </w:rPr>
          <w:delText>Additional compensation above that rate may be provided to the Board for meetings held outside of regularly</w:delText>
        </w:r>
        <w:r w:rsidR="00B748C6" w:rsidDel="007503CE">
          <w:rPr>
            <w:rFonts w:ascii="Univers (W1)" w:hAnsi="Univers (W1)"/>
          </w:rPr>
          <w:delText>-</w:delText>
        </w:r>
        <w:r w:rsidR="003C080C" w:rsidDel="007503CE">
          <w:rPr>
            <w:rFonts w:ascii="Univers (W1)" w:hAnsi="Univers (W1)"/>
          </w:rPr>
          <w:delText>scheduled Board meetings (Local Building Authority, Electronic Board</w:delText>
        </w:r>
      </w:del>
      <w:del w:id="9" w:author="Aleta" w:date="2023-02-09T14:29:00Z">
        <w:r w:rsidR="003C080C" w:rsidDel="007503CE">
          <w:rPr>
            <w:rFonts w:ascii="Univers (W1)" w:hAnsi="Univers (W1)"/>
          </w:rPr>
          <w:delText xml:space="preserve"> meetings, Emergency Board meetings, etc.). </w:delText>
        </w:r>
      </w:del>
      <w:del w:id="10" w:author="Aleta" w:date="2023-02-09T14:24:00Z">
        <w:r w:rsidR="0096736E" w:rsidDel="007503CE">
          <w:rPr>
            <w:rFonts w:ascii="Univers (W1)" w:hAnsi="Univers (W1)"/>
          </w:rPr>
          <w:delText xml:space="preserve">The </w:delText>
        </w:r>
        <w:r w:rsidR="0096736E" w:rsidRPr="007503CE" w:rsidDel="007503CE">
          <w:rPr>
            <w:rFonts w:ascii="Univers (W1)" w:hAnsi="Univers (W1)"/>
          </w:rPr>
          <w:delText>amount that a local district pays employer-matching employment taxes,</w:delText>
        </w:r>
      </w:del>
      <w:r w:rsidR="0096736E" w:rsidRPr="007503CE">
        <w:rPr>
          <w:rFonts w:ascii="Univers (W1)" w:hAnsi="Univers (W1)"/>
        </w:rPr>
        <w:t xml:space="preserve"> </w:t>
      </w:r>
      <w:del w:id="11" w:author="Aleta" w:date="2023-02-09T14:23:00Z">
        <w:r w:rsidR="0096736E" w:rsidRPr="007503CE" w:rsidDel="00D0602E">
          <w:rPr>
            <w:rFonts w:ascii="Univers (W1)" w:hAnsi="Univers (W1)"/>
          </w:rPr>
          <w:delText>b</w:delText>
        </w:r>
      </w:del>
      <w:ins w:id="12" w:author="Aleta" w:date="2023-02-09T14:23:00Z">
        <w:r w:rsidR="00D0602E" w:rsidRPr="007503CE">
          <w:rPr>
            <w:rFonts w:ascii="Univers (W1)" w:hAnsi="Univers (W1)"/>
            <w:rPrChange w:id="13" w:author="Aleta" w:date="2023-02-09T14:31:00Z">
              <w:rPr>
                <w:rFonts w:ascii="Univers (W1)" w:hAnsi="Univers (W1)"/>
                <w:highlight w:val="yellow"/>
              </w:rPr>
            </w:rPrChange>
          </w:rPr>
          <w:t>B</w:t>
        </w:r>
      </w:ins>
      <w:r w:rsidR="0096736E" w:rsidRPr="007503CE">
        <w:rPr>
          <w:rFonts w:ascii="Univers (W1)" w:hAnsi="Univers (W1)"/>
        </w:rPr>
        <w:t xml:space="preserve">ecause a member of the board of trustees is treated as an employee for federal tax purposes, </w:t>
      </w:r>
      <w:ins w:id="14" w:author="Aleta" w:date="2023-02-09T14:23:00Z">
        <w:r w:rsidR="00D0602E" w:rsidRPr="007503CE">
          <w:rPr>
            <w:rFonts w:ascii="Univers (W1)" w:hAnsi="Univers (W1)"/>
            <w:rPrChange w:id="15" w:author="Aleta" w:date="2023-02-09T14:31:00Z">
              <w:rPr>
                <w:rFonts w:ascii="Univers (W1)" w:hAnsi="Univers (W1)"/>
                <w:highlight w:val="yellow"/>
              </w:rPr>
            </w:rPrChange>
          </w:rPr>
          <w:t>the amount t</w:t>
        </w:r>
      </w:ins>
      <w:ins w:id="16" w:author="Aleta" w:date="2023-02-09T14:24:00Z">
        <w:r w:rsidR="007503CE" w:rsidRPr="007503CE">
          <w:rPr>
            <w:rFonts w:ascii="Univers (W1)" w:hAnsi="Univers (W1)"/>
            <w:rPrChange w:id="17" w:author="Aleta" w:date="2023-02-09T14:31:00Z">
              <w:rPr>
                <w:rFonts w:ascii="Univers (W1)" w:hAnsi="Univers (W1)"/>
                <w:highlight w:val="yellow"/>
              </w:rPr>
            </w:rPrChange>
          </w:rPr>
          <w:t>h</w:t>
        </w:r>
      </w:ins>
      <w:ins w:id="18" w:author="Aleta" w:date="2023-02-09T14:23:00Z">
        <w:r w:rsidR="00D0602E" w:rsidRPr="007503CE">
          <w:rPr>
            <w:rFonts w:ascii="Univers (W1)" w:hAnsi="Univers (W1)"/>
            <w:rPrChange w:id="19" w:author="Aleta" w:date="2023-02-09T14:31:00Z">
              <w:rPr>
                <w:rFonts w:ascii="Univers (W1)" w:hAnsi="Univers (W1)"/>
                <w:highlight w:val="yellow"/>
              </w:rPr>
            </w:rPrChange>
          </w:rPr>
          <w:t>a</w:t>
        </w:r>
      </w:ins>
      <w:ins w:id="20" w:author="Aleta" w:date="2023-02-09T14:24:00Z">
        <w:r w:rsidR="007503CE" w:rsidRPr="007503CE">
          <w:rPr>
            <w:rFonts w:ascii="Univers (W1)" w:hAnsi="Univers (W1)"/>
            <w:rPrChange w:id="21" w:author="Aleta" w:date="2023-02-09T14:31:00Z">
              <w:rPr>
                <w:rFonts w:ascii="Univers (W1)" w:hAnsi="Univers (W1)"/>
                <w:highlight w:val="yellow"/>
              </w:rPr>
            </w:rPrChange>
          </w:rPr>
          <w:t>t a</w:t>
        </w:r>
      </w:ins>
      <w:ins w:id="22" w:author="Aleta" w:date="2023-02-09T14:23:00Z">
        <w:r w:rsidR="00D0602E" w:rsidRPr="007503CE">
          <w:rPr>
            <w:rFonts w:ascii="Univers (W1)" w:hAnsi="Univers (W1)"/>
            <w:rPrChange w:id="23" w:author="Aleta" w:date="2023-02-09T14:31:00Z">
              <w:rPr>
                <w:rFonts w:ascii="Univers (W1)" w:hAnsi="Univers (W1)"/>
                <w:highlight w:val="yellow"/>
              </w:rPr>
            </w:rPrChange>
          </w:rPr>
          <w:t xml:space="preserve"> local district pays for employer-matchin</w:t>
        </w:r>
      </w:ins>
      <w:ins w:id="24" w:author="Aleta" w:date="2023-02-09T14:24:00Z">
        <w:r w:rsidR="00D0602E" w:rsidRPr="007503CE">
          <w:rPr>
            <w:rFonts w:ascii="Univers (W1)" w:hAnsi="Univers (W1)"/>
            <w:rPrChange w:id="25" w:author="Aleta" w:date="2023-02-09T14:31:00Z">
              <w:rPr>
                <w:rFonts w:ascii="Univers (W1)" w:hAnsi="Univers (W1)"/>
                <w:highlight w:val="yellow"/>
              </w:rPr>
            </w:rPrChange>
          </w:rPr>
          <w:t xml:space="preserve">g employment taxes </w:t>
        </w:r>
      </w:ins>
      <w:r w:rsidR="0096736E" w:rsidRPr="007503CE">
        <w:rPr>
          <w:rFonts w:ascii="Univers (W1)" w:hAnsi="Univers (W1)"/>
        </w:rPr>
        <w:t>does not constitute compensation</w:t>
      </w:r>
      <w:r w:rsidR="00EE366E" w:rsidRPr="007503CE">
        <w:rPr>
          <w:rFonts w:ascii="Univers (W1)" w:hAnsi="Univers (W1)"/>
        </w:rPr>
        <w:t xml:space="preserve"> [</w:t>
      </w:r>
      <w:r w:rsidR="0096736E" w:rsidRPr="007503CE">
        <w:rPr>
          <w:rFonts w:ascii="Univers (W1)" w:hAnsi="Univers (W1)"/>
        </w:rPr>
        <w:t>Utah Code 17B-1-307 (1) (d)]</w:t>
      </w:r>
      <w:r w:rsidR="00EE366E" w:rsidRPr="007503CE">
        <w:rPr>
          <w:rFonts w:ascii="Univers (W1)" w:hAnsi="Univers (W1)"/>
        </w:rPr>
        <w:t>.</w:t>
      </w:r>
      <w:r w:rsidR="0096736E" w:rsidRPr="007503CE">
        <w:rPr>
          <w:rFonts w:ascii="Univers (W1)" w:hAnsi="Univers (W1)"/>
        </w:rPr>
        <w:t xml:space="preserve"> </w:t>
      </w:r>
      <w:r w:rsidRPr="007503CE">
        <w:rPr>
          <w:rFonts w:ascii="Univers (W1)" w:hAnsi="Univers (W1)"/>
        </w:rPr>
        <w:t>Trustees must attend a regularly</w:t>
      </w:r>
      <w:r w:rsidR="00B33F49" w:rsidRPr="007503CE">
        <w:rPr>
          <w:rFonts w:ascii="Univers (W1)" w:hAnsi="Univers (W1)"/>
        </w:rPr>
        <w:t>-</w:t>
      </w:r>
      <w:r w:rsidRPr="007503CE">
        <w:rPr>
          <w:rFonts w:ascii="Univers (W1)" w:hAnsi="Univers (W1)"/>
        </w:rPr>
        <w:t xml:space="preserve">scheduled monthly Board meeting to be eligible for that month’s </w:t>
      </w:r>
      <w:ins w:id="26" w:author="Aleta" w:date="2023-02-09T14:26:00Z">
        <w:r w:rsidR="007503CE" w:rsidRPr="007503CE">
          <w:rPr>
            <w:rFonts w:ascii="Univers (W1)" w:hAnsi="Univers (W1)"/>
            <w:rPrChange w:id="27" w:author="Aleta" w:date="2023-02-09T14:31:00Z">
              <w:rPr>
                <w:rFonts w:ascii="Univers (W1)" w:hAnsi="Univers (W1)"/>
                <w:highlight w:val="yellow"/>
              </w:rPr>
            </w:rPrChange>
          </w:rPr>
          <w:t xml:space="preserve">full </w:t>
        </w:r>
      </w:ins>
      <w:r w:rsidRPr="007503CE">
        <w:rPr>
          <w:rFonts w:ascii="Univers (W1)" w:hAnsi="Univers (W1)"/>
        </w:rPr>
        <w:t>compensation</w:t>
      </w:r>
      <w:ins w:id="28" w:author="Aleta" w:date="2023-02-09T14:26:00Z">
        <w:r w:rsidR="007503CE" w:rsidRPr="007503CE">
          <w:rPr>
            <w:rFonts w:ascii="Univers (W1)" w:hAnsi="Univers (W1)"/>
            <w:rPrChange w:id="29" w:author="Aleta" w:date="2023-02-09T14:31:00Z">
              <w:rPr>
                <w:rFonts w:ascii="Univers (W1)" w:hAnsi="Univers (W1)"/>
                <w:highlight w:val="yellow"/>
              </w:rPr>
            </w:rPrChange>
          </w:rPr>
          <w:t xml:space="preserve"> ($400)</w:t>
        </w:r>
      </w:ins>
      <w:r w:rsidRPr="007503CE">
        <w:rPr>
          <w:rFonts w:ascii="Univers (W1)" w:hAnsi="Univers (W1)"/>
        </w:rPr>
        <w:t>.</w:t>
      </w:r>
      <w:r w:rsidR="00AA443A">
        <w:rPr>
          <w:rFonts w:ascii="Univers (W1)" w:hAnsi="Univers (W1)"/>
        </w:rPr>
        <w:t xml:space="preserve"> </w:t>
      </w:r>
      <w:ins w:id="30" w:author="Aleta" w:date="2023-02-09T14:27:00Z">
        <w:r w:rsidR="007503CE">
          <w:rPr>
            <w:rFonts w:ascii="Univers (W1)" w:hAnsi="Univers (W1)"/>
          </w:rPr>
          <w:t xml:space="preserve">Because Trustees provide a valuable service to the District, Trustees are eligible for half compensation ($200) for that given month, regardless of Board Meeting </w:t>
        </w:r>
        <w:r w:rsidR="007503CE">
          <w:rPr>
            <w:rFonts w:ascii="Univers (W1)" w:hAnsi="Univers (W1)"/>
          </w:rPr>
          <w:lastRenderedPageBreak/>
          <w:t xml:space="preserve">attendance. </w:t>
        </w:r>
      </w:ins>
      <w:r w:rsidR="00AA443A">
        <w:rPr>
          <w:rFonts w:ascii="Univers (W1)" w:hAnsi="Univers (W1)"/>
        </w:rPr>
        <w:t>All Tier I and Tier II Board Members are classified as “Part-Time Ineligible” and do not qualify for Utah Retirement System</w:t>
      </w:r>
      <w:r w:rsidR="00DA3284">
        <w:rPr>
          <w:rFonts w:ascii="Univers (W1)" w:hAnsi="Univers (W1)"/>
        </w:rPr>
        <w:t>s</w:t>
      </w:r>
      <w:r w:rsidR="00AA443A">
        <w:rPr>
          <w:rFonts w:ascii="Univers (W1)" w:hAnsi="Univers (W1)"/>
        </w:rPr>
        <w:t xml:space="preserve"> benefits.  </w:t>
      </w:r>
    </w:p>
    <w:p w14:paraId="3D44FE48" w14:textId="77777777" w:rsidR="007E67CA" w:rsidRDefault="007E67CA" w:rsidP="0032245A">
      <w:pPr>
        <w:suppressAutoHyphens/>
        <w:ind w:hanging="720"/>
        <w:jc w:val="both"/>
        <w:rPr>
          <w:rFonts w:ascii="Univers (W1)" w:hAnsi="Univers (W1)"/>
        </w:rPr>
      </w:pPr>
    </w:p>
    <w:p w14:paraId="1ADBE906" w14:textId="2D05449C" w:rsidR="007E67CA" w:rsidRDefault="007E67CA" w:rsidP="0032245A">
      <w:pPr>
        <w:numPr>
          <w:ilvl w:val="0"/>
          <w:numId w:val="6"/>
        </w:numPr>
        <w:tabs>
          <w:tab w:val="left" w:pos="-720"/>
        </w:tabs>
        <w:suppressAutoHyphens/>
        <w:jc w:val="both"/>
        <w:rPr>
          <w:rFonts w:ascii="Univers (W1)" w:hAnsi="Univers (W1)"/>
        </w:rPr>
      </w:pPr>
      <w:r>
        <w:rPr>
          <w:rFonts w:ascii="Univers (W1)" w:hAnsi="Univers (W1)"/>
        </w:rPr>
        <w:t>The Board's primary function is that of establishing policy and making decisions as guidelines for administrative execution. Broad powers were given to the Board by the Utah State Legislature in recognition of the need to act expediently to meet emergency needs of rapid development of mosquito populations and avoidance of public health and nuisance hazards.</w:t>
      </w:r>
    </w:p>
    <w:p w14:paraId="3EEE2883" w14:textId="77777777" w:rsidR="001C3ECC" w:rsidRDefault="001C3ECC" w:rsidP="0032245A">
      <w:pPr>
        <w:suppressAutoHyphens/>
        <w:ind w:left="1440" w:hanging="720"/>
        <w:jc w:val="both"/>
        <w:rPr>
          <w:rFonts w:ascii="Univers (W1)" w:hAnsi="Univers (W1)"/>
        </w:rPr>
      </w:pPr>
    </w:p>
    <w:p w14:paraId="5194F2F2" w14:textId="77777777" w:rsidR="007E67CA" w:rsidRDefault="007E67CA" w:rsidP="0032245A">
      <w:pPr>
        <w:suppressAutoHyphens/>
        <w:ind w:left="1080"/>
        <w:jc w:val="both"/>
        <w:rPr>
          <w:rFonts w:ascii="Univers (W1)" w:hAnsi="Univers (W1)"/>
        </w:rPr>
      </w:pPr>
      <w:r>
        <w:rPr>
          <w:rFonts w:ascii="Univers (W1)" w:hAnsi="Univers (W1)"/>
        </w:rPr>
        <w:t>The obligation</w:t>
      </w:r>
      <w:r w:rsidR="00C07121">
        <w:rPr>
          <w:rFonts w:ascii="Univers (W1)" w:hAnsi="Univers (W1)"/>
        </w:rPr>
        <w:t>s</w:t>
      </w:r>
      <w:r>
        <w:rPr>
          <w:rFonts w:ascii="Univers (W1)" w:hAnsi="Univers (W1)"/>
        </w:rPr>
        <w:t xml:space="preserve"> of the Trustees are:</w:t>
      </w:r>
    </w:p>
    <w:p w14:paraId="5A390C8C" w14:textId="77777777" w:rsidR="007E67CA" w:rsidRDefault="007E67CA" w:rsidP="0032245A">
      <w:pPr>
        <w:tabs>
          <w:tab w:val="left" w:pos="-720"/>
        </w:tabs>
        <w:suppressAutoHyphens/>
        <w:ind w:left="1440"/>
        <w:jc w:val="both"/>
        <w:rPr>
          <w:rFonts w:ascii="Univers (W1)" w:hAnsi="Univers (W1)"/>
        </w:rPr>
      </w:pPr>
    </w:p>
    <w:p w14:paraId="59A34082" w14:textId="64E3F93C" w:rsidR="007E67CA" w:rsidRDefault="007E67CA" w:rsidP="0032245A">
      <w:pPr>
        <w:numPr>
          <w:ilvl w:val="0"/>
          <w:numId w:val="2"/>
        </w:numPr>
        <w:suppressAutoHyphens/>
        <w:jc w:val="both"/>
        <w:rPr>
          <w:rFonts w:ascii="Univers (W1)" w:hAnsi="Univers (W1)"/>
        </w:rPr>
      </w:pPr>
      <w:r>
        <w:rPr>
          <w:rFonts w:ascii="Univers (W1)" w:hAnsi="Univers (W1)"/>
        </w:rPr>
        <w:t>To become cognizant of the nature, complexity, benefits</w:t>
      </w:r>
      <w:r w:rsidR="004136DE">
        <w:rPr>
          <w:rFonts w:ascii="Univers (W1)" w:hAnsi="Univers (W1)"/>
        </w:rPr>
        <w:t>,</w:t>
      </w:r>
      <w:r>
        <w:rPr>
          <w:rFonts w:ascii="Univers (W1)" w:hAnsi="Univers (W1)"/>
        </w:rPr>
        <w:t xml:space="preserve"> and possible hazards of mosquito</w:t>
      </w:r>
      <w:r w:rsidR="009F293B">
        <w:rPr>
          <w:rFonts w:ascii="Univers (W1)" w:hAnsi="Univers (W1)"/>
        </w:rPr>
        <w:t>-</w:t>
      </w:r>
      <w:r>
        <w:rPr>
          <w:rFonts w:ascii="Univers (W1)" w:hAnsi="Univers (W1)"/>
        </w:rPr>
        <w:t>control operations.</w:t>
      </w:r>
    </w:p>
    <w:p w14:paraId="66EE9969" w14:textId="77777777" w:rsidR="007E67CA" w:rsidRDefault="007E67CA" w:rsidP="0032245A">
      <w:pPr>
        <w:tabs>
          <w:tab w:val="left" w:pos="-720"/>
        </w:tabs>
        <w:suppressAutoHyphens/>
        <w:ind w:left="1800" w:hanging="360"/>
        <w:jc w:val="both"/>
        <w:rPr>
          <w:rFonts w:ascii="Univers (W1)" w:hAnsi="Univers (W1)"/>
        </w:rPr>
      </w:pPr>
    </w:p>
    <w:p w14:paraId="6A803758" w14:textId="002AA90D" w:rsidR="007E67CA" w:rsidRDefault="007E67CA" w:rsidP="0032245A">
      <w:pPr>
        <w:numPr>
          <w:ilvl w:val="0"/>
          <w:numId w:val="2"/>
        </w:numPr>
        <w:suppressAutoHyphens/>
        <w:jc w:val="both"/>
        <w:rPr>
          <w:rFonts w:ascii="Univers (W1)" w:hAnsi="Univers (W1)"/>
        </w:rPr>
      </w:pPr>
      <w:r>
        <w:rPr>
          <w:rFonts w:ascii="Univers (W1)" w:hAnsi="Univers (W1)"/>
        </w:rPr>
        <w:t>To employ competent, properly</w:t>
      </w:r>
      <w:r w:rsidR="00F83383">
        <w:rPr>
          <w:rFonts w:ascii="Univers (W1)" w:hAnsi="Univers (W1)"/>
        </w:rPr>
        <w:t>-</w:t>
      </w:r>
      <w:r>
        <w:rPr>
          <w:rFonts w:ascii="Univers (W1)" w:hAnsi="Univers (W1)"/>
        </w:rPr>
        <w:t>trained professional personnel.</w:t>
      </w:r>
    </w:p>
    <w:p w14:paraId="7FA4055A" w14:textId="77777777" w:rsidR="009B7A62" w:rsidRDefault="009B7A62" w:rsidP="0032245A">
      <w:pPr>
        <w:suppressAutoHyphens/>
        <w:jc w:val="both"/>
        <w:rPr>
          <w:rFonts w:ascii="Univers (W1)" w:hAnsi="Univers (W1)"/>
        </w:rPr>
      </w:pPr>
    </w:p>
    <w:p w14:paraId="259898B2" w14:textId="05856FA8" w:rsidR="007E67CA" w:rsidRDefault="007E67CA" w:rsidP="0032245A">
      <w:pPr>
        <w:numPr>
          <w:ilvl w:val="0"/>
          <w:numId w:val="2"/>
        </w:numPr>
        <w:suppressAutoHyphens/>
        <w:jc w:val="both"/>
        <w:rPr>
          <w:rFonts w:ascii="Univers (W1)" w:hAnsi="Univers (W1)"/>
        </w:rPr>
      </w:pPr>
      <w:r>
        <w:rPr>
          <w:rFonts w:ascii="Univers (W1)" w:hAnsi="Univers (W1)"/>
        </w:rPr>
        <w:t xml:space="preserve">To require those professional personnel </w:t>
      </w:r>
      <w:r w:rsidR="009F293B">
        <w:rPr>
          <w:rFonts w:ascii="Univers (W1)" w:hAnsi="Univers (W1)"/>
        </w:rPr>
        <w:t xml:space="preserve">to </w:t>
      </w:r>
      <w:r>
        <w:rPr>
          <w:rFonts w:ascii="Univers (W1)" w:hAnsi="Univers (W1)"/>
        </w:rPr>
        <w:t>keep abreast of developing technology and provide the resources for them to do so.</w:t>
      </w:r>
    </w:p>
    <w:p w14:paraId="6A26A3FA" w14:textId="77777777" w:rsidR="007E67CA" w:rsidRDefault="007E67CA" w:rsidP="0032245A">
      <w:pPr>
        <w:tabs>
          <w:tab w:val="left" w:pos="-720"/>
        </w:tabs>
        <w:suppressAutoHyphens/>
        <w:ind w:left="1800" w:hanging="360"/>
        <w:jc w:val="both"/>
        <w:rPr>
          <w:rFonts w:ascii="Univers (W1)" w:hAnsi="Univers (W1)"/>
        </w:rPr>
      </w:pPr>
    </w:p>
    <w:p w14:paraId="676D9A50" w14:textId="65362114" w:rsidR="007E67CA" w:rsidRDefault="007E67CA" w:rsidP="0032245A">
      <w:pPr>
        <w:numPr>
          <w:ilvl w:val="0"/>
          <w:numId w:val="2"/>
        </w:numPr>
        <w:suppressAutoHyphens/>
        <w:jc w:val="both"/>
        <w:rPr>
          <w:rFonts w:ascii="Univers (W1)" w:hAnsi="Univers (W1)"/>
        </w:rPr>
      </w:pPr>
      <w:r>
        <w:rPr>
          <w:rFonts w:ascii="Univers (W1)" w:hAnsi="Univers (W1)"/>
        </w:rPr>
        <w:t>To support and contribute their time and efforts to professional organizations that facilitate the exchange of information and promote the welfare of mosquito control.</w:t>
      </w:r>
    </w:p>
    <w:p w14:paraId="72C5EFDD" w14:textId="77777777" w:rsidR="007E67CA" w:rsidRDefault="007E67CA" w:rsidP="0032245A">
      <w:pPr>
        <w:tabs>
          <w:tab w:val="left" w:pos="-720"/>
        </w:tabs>
        <w:suppressAutoHyphens/>
        <w:ind w:left="1800" w:hanging="360"/>
        <w:jc w:val="both"/>
        <w:rPr>
          <w:rFonts w:ascii="Univers (W1)" w:hAnsi="Univers (W1)"/>
        </w:rPr>
      </w:pPr>
    </w:p>
    <w:p w14:paraId="2E8FD457" w14:textId="18DD6FB4" w:rsidR="007E67CA" w:rsidRDefault="007E67CA" w:rsidP="0032245A">
      <w:pPr>
        <w:numPr>
          <w:ilvl w:val="0"/>
          <w:numId w:val="2"/>
        </w:numPr>
        <w:suppressAutoHyphens/>
        <w:jc w:val="both"/>
        <w:rPr>
          <w:rFonts w:ascii="Univers (W1)" w:hAnsi="Univers (W1)"/>
        </w:rPr>
      </w:pPr>
      <w:r>
        <w:rPr>
          <w:rFonts w:ascii="Univers (W1)" w:hAnsi="Univers (W1)"/>
        </w:rPr>
        <w:t xml:space="preserve">To </w:t>
      </w:r>
      <w:r w:rsidR="007E7DD6">
        <w:rPr>
          <w:rFonts w:ascii="Univers (W1)" w:hAnsi="Univers (W1)"/>
        </w:rPr>
        <w:t xml:space="preserve">delegate to </w:t>
      </w:r>
      <w:r>
        <w:rPr>
          <w:rFonts w:ascii="Univers (W1)" w:hAnsi="Univers (W1)"/>
        </w:rPr>
        <w:t xml:space="preserve">the </w:t>
      </w:r>
      <w:r w:rsidR="009F293B">
        <w:rPr>
          <w:rFonts w:ascii="Univers (W1)" w:hAnsi="Univers (W1)"/>
        </w:rPr>
        <w:t xml:space="preserve">Executive Director </w:t>
      </w:r>
      <w:r>
        <w:rPr>
          <w:rFonts w:ascii="Univers (W1)" w:hAnsi="Univers (W1)"/>
        </w:rPr>
        <w:t>of their program adequate authority to organize and direct operation</w:t>
      </w:r>
      <w:r w:rsidR="009F293B">
        <w:rPr>
          <w:rFonts w:ascii="Univers (W1)" w:hAnsi="Univers (W1)"/>
        </w:rPr>
        <w:t>s</w:t>
      </w:r>
      <w:r>
        <w:rPr>
          <w:rFonts w:ascii="Univers (W1)" w:hAnsi="Univers (W1)"/>
        </w:rPr>
        <w:t>.</w:t>
      </w:r>
    </w:p>
    <w:p w14:paraId="5ED1EC8A" w14:textId="77777777" w:rsidR="007E67CA" w:rsidRDefault="007E67CA" w:rsidP="0032245A">
      <w:pPr>
        <w:tabs>
          <w:tab w:val="left" w:pos="-720"/>
        </w:tabs>
        <w:suppressAutoHyphens/>
        <w:ind w:left="1800" w:hanging="360"/>
        <w:jc w:val="both"/>
        <w:rPr>
          <w:rFonts w:ascii="Univers (W1)" w:hAnsi="Univers (W1)"/>
        </w:rPr>
      </w:pPr>
    </w:p>
    <w:p w14:paraId="366C494B" w14:textId="1421869E" w:rsidR="007E67CA" w:rsidRDefault="007E67CA" w:rsidP="0032245A">
      <w:pPr>
        <w:numPr>
          <w:ilvl w:val="0"/>
          <w:numId w:val="2"/>
        </w:numPr>
        <w:suppressAutoHyphens/>
        <w:jc w:val="both"/>
        <w:rPr>
          <w:rFonts w:ascii="Univers (W1)" w:hAnsi="Univers (W1)"/>
        </w:rPr>
      </w:pPr>
      <w:r>
        <w:rPr>
          <w:rFonts w:ascii="Univers (W1)" w:hAnsi="Univers (W1)"/>
        </w:rPr>
        <w:t>To</w:t>
      </w:r>
      <w:r w:rsidR="0023477B">
        <w:rPr>
          <w:rFonts w:ascii="Univers (W1)" w:hAnsi="Univers (W1)"/>
        </w:rPr>
        <w:t xml:space="preserve"> hire, evaluate the performance of, and if necessary, terminate the Executive Director. To</w:t>
      </w:r>
      <w:r>
        <w:rPr>
          <w:rFonts w:ascii="Univers (W1)" w:hAnsi="Univers (W1)"/>
        </w:rPr>
        <w:t xml:space="preserve"> </w:t>
      </w:r>
      <w:r w:rsidR="0023477B">
        <w:rPr>
          <w:rFonts w:ascii="Univers (W1)" w:hAnsi="Univers (W1)"/>
        </w:rPr>
        <w:t xml:space="preserve">also </w:t>
      </w:r>
      <w:r w:rsidR="00047F18">
        <w:rPr>
          <w:rFonts w:ascii="Univers (W1)" w:hAnsi="Univers (W1)"/>
        </w:rPr>
        <w:t>confirm that</w:t>
      </w:r>
      <w:r>
        <w:rPr>
          <w:rFonts w:ascii="Univers (W1)" w:hAnsi="Univers (W1)"/>
        </w:rPr>
        <w:t xml:space="preserve"> the performance of professional staff</w:t>
      </w:r>
      <w:r w:rsidR="00047F18">
        <w:rPr>
          <w:rFonts w:ascii="Univers (W1)" w:hAnsi="Univers (W1)"/>
        </w:rPr>
        <w:t xml:space="preserve"> is being evaluated to maintain</w:t>
      </w:r>
      <w:r>
        <w:rPr>
          <w:rFonts w:ascii="Univers (W1)" w:hAnsi="Univers (W1)"/>
        </w:rPr>
        <w:t xml:space="preserve"> high levels of performance, </w:t>
      </w:r>
      <w:r w:rsidR="00047F18">
        <w:rPr>
          <w:rFonts w:ascii="Univers (W1)" w:hAnsi="Univers (W1)"/>
        </w:rPr>
        <w:t xml:space="preserve">which may </w:t>
      </w:r>
      <w:r>
        <w:rPr>
          <w:rFonts w:ascii="Univers (W1)" w:hAnsi="Univers (W1)"/>
        </w:rPr>
        <w:t>require necessary improvements or dismissals.</w:t>
      </w:r>
    </w:p>
    <w:p w14:paraId="73448FF2" w14:textId="77777777" w:rsidR="007E67CA" w:rsidRDefault="007E67CA" w:rsidP="0032245A">
      <w:pPr>
        <w:tabs>
          <w:tab w:val="left" w:pos="-720"/>
        </w:tabs>
        <w:suppressAutoHyphens/>
        <w:ind w:left="1800" w:hanging="360"/>
        <w:jc w:val="both"/>
        <w:rPr>
          <w:rFonts w:ascii="Univers (W1)" w:hAnsi="Univers (W1)"/>
        </w:rPr>
      </w:pPr>
    </w:p>
    <w:p w14:paraId="28531E9E" w14:textId="77777777" w:rsidR="007E67CA" w:rsidRDefault="007E67CA" w:rsidP="0032245A">
      <w:pPr>
        <w:numPr>
          <w:ilvl w:val="0"/>
          <w:numId w:val="2"/>
        </w:numPr>
        <w:suppressAutoHyphens/>
        <w:jc w:val="both"/>
        <w:rPr>
          <w:rFonts w:ascii="Univers (W1)" w:hAnsi="Univers (W1)"/>
        </w:rPr>
      </w:pPr>
      <w:r>
        <w:rPr>
          <w:rFonts w:ascii="Univers (W1)" w:hAnsi="Univers (W1)"/>
        </w:rPr>
        <w:t>To provide funds through available sources, properly manage these mon</w:t>
      </w:r>
      <w:r w:rsidR="00A304CD">
        <w:rPr>
          <w:rFonts w:ascii="Univers (W1)" w:hAnsi="Univers (W1)"/>
        </w:rPr>
        <w:t>i</w:t>
      </w:r>
      <w:r>
        <w:rPr>
          <w:rFonts w:ascii="Univers (W1)" w:hAnsi="Univers (W1)"/>
        </w:rPr>
        <w:t>es</w:t>
      </w:r>
      <w:r w:rsidR="004136DE">
        <w:rPr>
          <w:rFonts w:ascii="Univers (W1)" w:hAnsi="Univers (W1)"/>
        </w:rPr>
        <w:t>,</w:t>
      </w:r>
      <w:r>
        <w:rPr>
          <w:rFonts w:ascii="Univers (W1)" w:hAnsi="Univers (W1)"/>
        </w:rPr>
        <w:t xml:space="preserve"> and report to higher authorities and the general public on the use of these funds and the results obtained.</w:t>
      </w:r>
    </w:p>
    <w:p w14:paraId="17CA55DD" w14:textId="77777777" w:rsidR="007E67CA" w:rsidRDefault="007E67CA" w:rsidP="0032245A">
      <w:pPr>
        <w:tabs>
          <w:tab w:val="left" w:pos="-720"/>
        </w:tabs>
        <w:suppressAutoHyphens/>
        <w:ind w:left="1800" w:hanging="360"/>
        <w:jc w:val="both"/>
        <w:rPr>
          <w:rFonts w:ascii="Univers (W1)" w:hAnsi="Univers (W1)"/>
        </w:rPr>
      </w:pPr>
    </w:p>
    <w:p w14:paraId="484CB72E" w14:textId="0BB3D1DB" w:rsidR="007E67CA" w:rsidRDefault="007E67CA" w:rsidP="0032245A">
      <w:pPr>
        <w:numPr>
          <w:ilvl w:val="0"/>
          <w:numId w:val="2"/>
        </w:numPr>
        <w:suppressAutoHyphens/>
        <w:jc w:val="both"/>
        <w:rPr>
          <w:rFonts w:ascii="Univers (W1)" w:hAnsi="Univers (W1)"/>
        </w:rPr>
      </w:pPr>
      <w:r>
        <w:rPr>
          <w:rFonts w:ascii="Univers (W1)" w:hAnsi="Univers (W1)"/>
        </w:rPr>
        <w:t>To cooperate with research organizations such as universities or government agencies and exchange data to promote the development of mosquito control</w:t>
      </w:r>
      <w:r w:rsidR="00047F18">
        <w:rPr>
          <w:rFonts w:ascii="Univers (W1)" w:hAnsi="Univers (W1)"/>
        </w:rPr>
        <w:t xml:space="preserve"> methods and</w:t>
      </w:r>
      <w:r>
        <w:rPr>
          <w:rFonts w:ascii="Univers (W1)" w:hAnsi="Univers (W1)"/>
        </w:rPr>
        <w:t xml:space="preserve"> technology.</w:t>
      </w:r>
    </w:p>
    <w:p w14:paraId="421C4CE2" w14:textId="77777777" w:rsidR="007E7DD6" w:rsidRDefault="007E7DD6" w:rsidP="0032245A">
      <w:pPr>
        <w:pStyle w:val="ListParagraph"/>
        <w:jc w:val="both"/>
        <w:rPr>
          <w:rFonts w:ascii="Univers (W1)" w:hAnsi="Univers (W1)"/>
        </w:rPr>
      </w:pPr>
    </w:p>
    <w:p w14:paraId="52BE4687" w14:textId="02131E5E" w:rsidR="007E7DD6" w:rsidRDefault="007E7DD6" w:rsidP="0032245A">
      <w:pPr>
        <w:numPr>
          <w:ilvl w:val="0"/>
          <w:numId w:val="2"/>
        </w:numPr>
        <w:suppressAutoHyphens/>
        <w:jc w:val="both"/>
        <w:rPr>
          <w:rFonts w:ascii="Univers (W1)" w:hAnsi="Univers (W1)"/>
        </w:rPr>
      </w:pPr>
      <w:r>
        <w:rPr>
          <w:rFonts w:ascii="Univers (W1)" w:hAnsi="Univers (W1)"/>
        </w:rPr>
        <w:t>To stay informed of local, state, and national rules and regulations as they pertain to a Local District and a mosquito</w:t>
      </w:r>
      <w:r w:rsidR="009F293B">
        <w:rPr>
          <w:rFonts w:ascii="Univers (W1)" w:hAnsi="Univers (W1)"/>
        </w:rPr>
        <w:t>-</w:t>
      </w:r>
      <w:r>
        <w:rPr>
          <w:rFonts w:ascii="Univers (W1)" w:hAnsi="Univers (W1)"/>
        </w:rPr>
        <w:t xml:space="preserve">control organization. </w:t>
      </w:r>
    </w:p>
    <w:p w14:paraId="68A48D5F" w14:textId="77777777" w:rsidR="007E67CA" w:rsidRDefault="007E67CA" w:rsidP="0032245A">
      <w:pPr>
        <w:suppressAutoHyphens/>
        <w:ind w:left="1440" w:hanging="1440"/>
        <w:jc w:val="both"/>
        <w:rPr>
          <w:rFonts w:ascii="Univers (W1)" w:hAnsi="Univers (W1)"/>
        </w:rPr>
      </w:pPr>
    </w:p>
    <w:p w14:paraId="0BD057AC" w14:textId="2829DDE0" w:rsidR="007E67CA" w:rsidRDefault="007E67CA" w:rsidP="0032245A">
      <w:pPr>
        <w:suppressAutoHyphens/>
        <w:ind w:left="1080" w:hanging="360"/>
        <w:jc w:val="both"/>
        <w:rPr>
          <w:rFonts w:ascii="Univers (W1)" w:hAnsi="Univers (W1)"/>
        </w:rPr>
      </w:pPr>
      <w:r>
        <w:rPr>
          <w:rFonts w:ascii="Univers (W1)" w:hAnsi="Univers (W1)"/>
        </w:rPr>
        <w:t>4.  Board members shall serve four-year terms</w:t>
      </w:r>
      <w:r w:rsidR="00A95BFF">
        <w:rPr>
          <w:rFonts w:ascii="Univers (W1)" w:hAnsi="Univers (W1)"/>
        </w:rPr>
        <w:t>, with no term limits</w:t>
      </w:r>
      <w:r>
        <w:rPr>
          <w:rFonts w:ascii="Univers (W1)" w:hAnsi="Univers (W1)"/>
        </w:rPr>
        <w:t>.</w:t>
      </w:r>
      <w:r w:rsidR="00A95BFF">
        <w:rPr>
          <w:rFonts w:ascii="Univers (W1)" w:hAnsi="Univers (W1)"/>
        </w:rPr>
        <w:t xml:space="preserve"> At the end of each Board Member’s term, the position is considered vacant, and after following appointment procedures established in Utah Code sections 17B-1-304 and 17B-2a-704(1), the appointing authority</w:t>
      </w:r>
      <w:r w:rsidR="006F195D">
        <w:rPr>
          <w:rFonts w:ascii="Univers (W1)" w:hAnsi="Univers (W1)"/>
        </w:rPr>
        <w:t xml:space="preserve"> (Salt Lake City Council)</w:t>
      </w:r>
      <w:r w:rsidR="00A95BFF">
        <w:rPr>
          <w:rFonts w:ascii="Univers (W1)" w:hAnsi="Univers (W1)"/>
        </w:rPr>
        <w:t xml:space="preserve"> may either reappoint the incumbent Board Member or appoint a new member. A Board Member may continue to serve until a successor is appointed. </w:t>
      </w:r>
    </w:p>
    <w:p w14:paraId="52C01303" w14:textId="50BBB726" w:rsidR="007E67CA" w:rsidRDefault="007E67CA" w:rsidP="0032245A">
      <w:pPr>
        <w:tabs>
          <w:tab w:val="left" w:pos="-720"/>
        </w:tabs>
        <w:suppressAutoHyphens/>
        <w:ind w:left="1440" w:hanging="1440"/>
        <w:jc w:val="both"/>
        <w:rPr>
          <w:rFonts w:ascii="Univers (W1)" w:hAnsi="Univers (W1)"/>
        </w:rPr>
      </w:pPr>
    </w:p>
    <w:p w14:paraId="4C6E06DE" w14:textId="0D38C5D2" w:rsidR="00512A60" w:rsidRDefault="00512A60" w:rsidP="0032245A">
      <w:pPr>
        <w:tabs>
          <w:tab w:val="left" w:pos="-720"/>
        </w:tabs>
        <w:suppressAutoHyphens/>
        <w:ind w:left="1440" w:hanging="1440"/>
        <w:jc w:val="both"/>
        <w:rPr>
          <w:rFonts w:ascii="Univers (W1)" w:hAnsi="Univers (W1)"/>
        </w:rPr>
      </w:pPr>
    </w:p>
    <w:p w14:paraId="5C81DEDD" w14:textId="77777777" w:rsidR="007E67CA" w:rsidRDefault="007E67CA" w:rsidP="009B4066">
      <w:pPr>
        <w:pStyle w:val="Heading2"/>
        <w:tabs>
          <w:tab w:val="clear" w:pos="4680"/>
        </w:tabs>
      </w:pPr>
      <w:r>
        <w:t>Article III.  OFFICERS AND ELECTIONS</w:t>
      </w:r>
    </w:p>
    <w:p w14:paraId="7D4FAF21" w14:textId="77777777" w:rsidR="007E67CA" w:rsidRDefault="007E67CA" w:rsidP="0032245A">
      <w:pPr>
        <w:suppressAutoHyphens/>
        <w:jc w:val="both"/>
        <w:rPr>
          <w:rFonts w:ascii="Univers (W1)" w:hAnsi="Univers (W1)"/>
        </w:rPr>
      </w:pPr>
    </w:p>
    <w:p w14:paraId="74FE85F0" w14:textId="77777777" w:rsidR="007E67CA" w:rsidRDefault="007E67CA" w:rsidP="0032245A">
      <w:pPr>
        <w:pStyle w:val="BodyText"/>
      </w:pPr>
      <w:r>
        <w:tab/>
        <w:t xml:space="preserve">The officers of the District shall </w:t>
      </w:r>
      <w:r w:rsidR="00912F5A">
        <w:t>consist of a</w:t>
      </w:r>
      <w:r>
        <w:t xml:space="preserve"> </w:t>
      </w:r>
      <w:r w:rsidR="00E00CD2">
        <w:t>Chairperson</w:t>
      </w:r>
      <w:r w:rsidR="00C07121">
        <w:t xml:space="preserve"> </w:t>
      </w:r>
      <w:r>
        <w:t xml:space="preserve">and </w:t>
      </w:r>
      <w:r w:rsidR="00912F5A">
        <w:t xml:space="preserve">a </w:t>
      </w:r>
      <w:r>
        <w:t>Vice-</w:t>
      </w:r>
      <w:r w:rsidR="00E00CD2">
        <w:t>Chairperson</w:t>
      </w:r>
      <w:r>
        <w:t>.  Nominations for each office shall be taken and officers elected by majority vote.</w:t>
      </w:r>
    </w:p>
    <w:p w14:paraId="63653941" w14:textId="77777777" w:rsidR="007E67CA" w:rsidRPr="00003C81" w:rsidRDefault="007E67CA" w:rsidP="0032245A">
      <w:pPr>
        <w:suppressAutoHyphens/>
        <w:ind w:left="1440" w:hanging="1440"/>
        <w:jc w:val="both"/>
        <w:rPr>
          <w:rFonts w:ascii="Univers (W1)" w:hAnsi="Univers (W1)"/>
          <w:b/>
        </w:rPr>
      </w:pPr>
    </w:p>
    <w:p w14:paraId="3D525033" w14:textId="3579FDDC" w:rsidR="007E67CA" w:rsidRPr="00003C81" w:rsidRDefault="007E67CA" w:rsidP="00003C81">
      <w:pPr>
        <w:pStyle w:val="ListParagraph"/>
        <w:numPr>
          <w:ilvl w:val="0"/>
          <w:numId w:val="27"/>
        </w:numPr>
        <w:suppressAutoHyphens/>
        <w:ind w:hanging="720"/>
        <w:jc w:val="both"/>
        <w:rPr>
          <w:rFonts w:ascii="Univers (W1)" w:hAnsi="Univers (W1)"/>
          <w:bCs/>
        </w:rPr>
      </w:pPr>
      <w:r w:rsidRPr="00003C81">
        <w:rPr>
          <w:rFonts w:ascii="Univers (W1)" w:hAnsi="Univers (W1)"/>
          <w:b/>
        </w:rPr>
        <w:t xml:space="preserve">Elections:  </w:t>
      </w:r>
      <w:r w:rsidRPr="00003C81">
        <w:rPr>
          <w:rFonts w:ascii="Univers (W1)" w:hAnsi="Univers (W1)"/>
          <w:bCs/>
        </w:rPr>
        <w:t>The election of officers sh</w:t>
      </w:r>
      <w:r w:rsidR="000A70D7" w:rsidRPr="00003C81">
        <w:rPr>
          <w:rFonts w:ascii="Univers (W1)" w:hAnsi="Univers (W1)"/>
          <w:bCs/>
        </w:rPr>
        <w:t>ould</w:t>
      </w:r>
      <w:r w:rsidRPr="00003C81">
        <w:rPr>
          <w:rFonts w:ascii="Univers (W1)" w:hAnsi="Univers (W1)"/>
          <w:bCs/>
        </w:rPr>
        <w:t xml:space="preserve"> take place </w:t>
      </w:r>
      <w:r w:rsidR="00C07121" w:rsidRPr="00003C81">
        <w:rPr>
          <w:rFonts w:ascii="Univers (W1)" w:hAnsi="Univers (W1)"/>
          <w:bCs/>
        </w:rPr>
        <w:t xml:space="preserve">no later than </w:t>
      </w:r>
      <w:r w:rsidRPr="00003C81">
        <w:rPr>
          <w:rFonts w:ascii="Univers (W1)" w:hAnsi="Univers (W1)"/>
          <w:bCs/>
        </w:rPr>
        <w:t>the last regularly</w:t>
      </w:r>
      <w:r w:rsidR="005B43D6" w:rsidRPr="00003C81">
        <w:rPr>
          <w:rFonts w:ascii="Univers (W1)" w:hAnsi="Univers (W1)"/>
          <w:bCs/>
        </w:rPr>
        <w:t>-</w:t>
      </w:r>
      <w:r w:rsidR="00CA082C" w:rsidRPr="00003C81">
        <w:rPr>
          <w:rFonts w:ascii="Univers (W1)" w:hAnsi="Univers (W1)"/>
          <w:bCs/>
        </w:rPr>
        <w:t>s</w:t>
      </w:r>
      <w:r w:rsidRPr="00003C81">
        <w:rPr>
          <w:rFonts w:ascii="Univers (W1)" w:hAnsi="Univers (W1)"/>
          <w:bCs/>
        </w:rPr>
        <w:t>cheduled Board meeting of the year.</w:t>
      </w:r>
    </w:p>
    <w:p w14:paraId="19DB8959" w14:textId="77777777" w:rsidR="007E67CA" w:rsidRPr="00003C81" w:rsidRDefault="007E67CA" w:rsidP="00CA082C">
      <w:pPr>
        <w:suppressAutoHyphens/>
        <w:ind w:left="720" w:hanging="720"/>
        <w:jc w:val="both"/>
        <w:rPr>
          <w:rFonts w:ascii="Univers (W1)" w:hAnsi="Univers (W1)"/>
          <w:b/>
        </w:rPr>
      </w:pPr>
    </w:p>
    <w:p w14:paraId="1630E67D" w14:textId="2DF87497" w:rsidR="007E67CA" w:rsidRPr="0053527D" w:rsidRDefault="007E67CA" w:rsidP="00003C81">
      <w:pPr>
        <w:pStyle w:val="ListParagraph"/>
        <w:numPr>
          <w:ilvl w:val="0"/>
          <w:numId w:val="27"/>
        </w:numPr>
        <w:suppressAutoHyphens/>
        <w:ind w:hanging="720"/>
        <w:jc w:val="both"/>
        <w:rPr>
          <w:rFonts w:ascii="Univers (W1)" w:hAnsi="Univers (W1)"/>
          <w:bCs/>
        </w:rPr>
      </w:pPr>
      <w:r w:rsidRPr="00003C81">
        <w:rPr>
          <w:rFonts w:ascii="Univers (W1)" w:hAnsi="Univers (W1)"/>
          <w:b/>
        </w:rPr>
        <w:t xml:space="preserve">Term:  </w:t>
      </w:r>
      <w:r w:rsidRPr="0053527D">
        <w:rPr>
          <w:rFonts w:ascii="Univers (W1)" w:hAnsi="Univers (W1)"/>
          <w:bCs/>
        </w:rPr>
        <w:t>The officers shall serve from January 1 through December 31.  (An exception to this rule is noted in “C” below.)</w:t>
      </w:r>
    </w:p>
    <w:p w14:paraId="6D070400" w14:textId="77777777" w:rsidR="007E67CA" w:rsidRDefault="007E67CA" w:rsidP="0032245A">
      <w:pPr>
        <w:suppressAutoHyphens/>
        <w:ind w:left="1440" w:hanging="1440"/>
        <w:jc w:val="both"/>
        <w:rPr>
          <w:rFonts w:ascii="Univers (W1)" w:hAnsi="Univers (W1)"/>
        </w:rPr>
      </w:pPr>
    </w:p>
    <w:p w14:paraId="413175DA" w14:textId="783164F3" w:rsidR="007E67CA" w:rsidRDefault="007E67CA" w:rsidP="0032245A">
      <w:pPr>
        <w:suppressAutoHyphens/>
        <w:ind w:left="720" w:hanging="720"/>
        <w:jc w:val="both"/>
        <w:rPr>
          <w:rFonts w:ascii="Univers (W1)" w:hAnsi="Univers (W1)"/>
        </w:rPr>
      </w:pPr>
      <w:r w:rsidRPr="007957C5">
        <w:rPr>
          <w:rFonts w:ascii="Univers (W1)" w:hAnsi="Univers (W1)"/>
        </w:rPr>
        <w:t>C.</w:t>
      </w:r>
      <w:r w:rsidRPr="00003C81">
        <w:rPr>
          <w:rFonts w:ascii="Univers (W1)" w:hAnsi="Univers (W1)"/>
          <w:b/>
          <w:bCs/>
        </w:rPr>
        <w:t xml:space="preserve"> </w:t>
      </w:r>
      <w:r w:rsidR="008E20B1" w:rsidRPr="00003C81">
        <w:rPr>
          <w:rFonts w:ascii="Univers (W1)" w:hAnsi="Univers (W1)"/>
          <w:b/>
          <w:bCs/>
        </w:rPr>
        <w:t xml:space="preserve">  </w:t>
      </w:r>
      <w:r w:rsidRPr="00003C81">
        <w:rPr>
          <w:rFonts w:ascii="Univers (W1)" w:hAnsi="Univers (W1)"/>
          <w:b/>
          <w:bCs/>
        </w:rPr>
        <w:t>Succession</w:t>
      </w:r>
      <w:r>
        <w:rPr>
          <w:rFonts w:ascii="Univers (W1)" w:hAnsi="Univers (W1)"/>
          <w:b/>
        </w:rPr>
        <w:t>:</w:t>
      </w:r>
      <w:r>
        <w:rPr>
          <w:rFonts w:ascii="Univers (W1)" w:hAnsi="Univers (W1)"/>
        </w:rPr>
        <w:t xml:space="preserve">  </w:t>
      </w:r>
      <w:bookmarkStart w:id="31" w:name="_Hlk503940705"/>
      <w:r>
        <w:rPr>
          <w:rFonts w:ascii="Univers (W1)" w:hAnsi="Univers (W1)"/>
        </w:rPr>
        <w:t>The Vice-</w:t>
      </w:r>
      <w:r w:rsidR="00E00CD2">
        <w:rPr>
          <w:rFonts w:ascii="Univers (W1)" w:hAnsi="Univers (W1)"/>
        </w:rPr>
        <w:t>Chairperson</w:t>
      </w:r>
      <w:r w:rsidR="00C07121">
        <w:rPr>
          <w:rFonts w:ascii="Univers (W1)" w:hAnsi="Univers (W1)"/>
        </w:rPr>
        <w:t xml:space="preserve"> </w:t>
      </w:r>
      <w:r>
        <w:rPr>
          <w:rFonts w:ascii="Univers (W1)" w:hAnsi="Univers (W1)"/>
        </w:rPr>
        <w:t xml:space="preserve">automatically ascends to the office of </w:t>
      </w:r>
      <w:r w:rsidR="00E00CD2">
        <w:rPr>
          <w:rFonts w:ascii="Univers (W1)" w:hAnsi="Univers (W1)"/>
        </w:rPr>
        <w:t>Chairperson</w:t>
      </w:r>
      <w:r w:rsidR="00C07121">
        <w:rPr>
          <w:rFonts w:ascii="Univers (W1)" w:hAnsi="Univers (W1)"/>
        </w:rPr>
        <w:t xml:space="preserve"> </w:t>
      </w:r>
      <w:r>
        <w:rPr>
          <w:rFonts w:ascii="Univers (W1)" w:hAnsi="Univers (W1)"/>
        </w:rPr>
        <w:t xml:space="preserve">at the end of the </w:t>
      </w:r>
      <w:r w:rsidR="00E00CD2">
        <w:rPr>
          <w:rFonts w:ascii="Univers (W1)" w:hAnsi="Univers (W1)"/>
        </w:rPr>
        <w:t>Chairperson</w:t>
      </w:r>
      <w:r w:rsidR="00C07121">
        <w:rPr>
          <w:rFonts w:ascii="Univers (W1)" w:hAnsi="Univers (W1)"/>
        </w:rPr>
        <w:t xml:space="preserve">’s </w:t>
      </w:r>
      <w:r>
        <w:rPr>
          <w:rFonts w:ascii="Univers (W1)" w:hAnsi="Univers (W1)"/>
        </w:rPr>
        <w:t>term.</w:t>
      </w:r>
      <w:bookmarkEnd w:id="31"/>
      <w:r>
        <w:rPr>
          <w:rFonts w:ascii="Univers (W1)" w:hAnsi="Univers (W1)"/>
        </w:rPr>
        <w:t xml:space="preserve">  If the office of </w:t>
      </w:r>
      <w:r w:rsidR="00E00CD2">
        <w:rPr>
          <w:rFonts w:ascii="Univers (W1)" w:hAnsi="Univers (W1)"/>
        </w:rPr>
        <w:t>Chairperson</w:t>
      </w:r>
      <w:r w:rsidR="00C07121">
        <w:rPr>
          <w:rFonts w:ascii="Univers (W1)" w:hAnsi="Univers (W1)"/>
        </w:rPr>
        <w:t xml:space="preserve"> </w:t>
      </w:r>
      <w:r>
        <w:rPr>
          <w:rFonts w:ascii="Univers (W1)" w:hAnsi="Univers (W1)"/>
        </w:rPr>
        <w:t>is vacated for any reason, the Vice-</w:t>
      </w:r>
      <w:r w:rsidR="00E00CD2">
        <w:rPr>
          <w:rFonts w:ascii="Univers (W1)" w:hAnsi="Univers (W1)"/>
        </w:rPr>
        <w:t>Chairperson</w:t>
      </w:r>
      <w:r w:rsidR="00C07121">
        <w:rPr>
          <w:rFonts w:ascii="Univers (W1)" w:hAnsi="Univers (W1)"/>
        </w:rPr>
        <w:t xml:space="preserve"> </w:t>
      </w:r>
      <w:r>
        <w:rPr>
          <w:rFonts w:ascii="Univers (W1)" w:hAnsi="Univers (W1)"/>
        </w:rPr>
        <w:t>will fill the remainder of that term</w:t>
      </w:r>
      <w:r w:rsidR="003D6F13">
        <w:rPr>
          <w:rFonts w:ascii="Univers (W1)" w:hAnsi="Univers (W1)"/>
        </w:rPr>
        <w:t>,</w:t>
      </w:r>
      <w:r>
        <w:rPr>
          <w:rFonts w:ascii="Univers (W1)" w:hAnsi="Univers (W1)"/>
        </w:rPr>
        <w:t xml:space="preserve"> plus</w:t>
      </w:r>
      <w:r w:rsidR="009F293B">
        <w:rPr>
          <w:rFonts w:ascii="Univers (W1)" w:hAnsi="Univers (W1)"/>
        </w:rPr>
        <w:t>,</w:t>
      </w:r>
      <w:r>
        <w:rPr>
          <w:rFonts w:ascii="Univers (W1)" w:hAnsi="Univers (W1)"/>
        </w:rPr>
        <w:t xml:space="preserve"> at his</w:t>
      </w:r>
      <w:r w:rsidR="00181DEC">
        <w:rPr>
          <w:rFonts w:ascii="Univers (W1)" w:hAnsi="Univers (W1)"/>
        </w:rPr>
        <w:t>/her</w:t>
      </w:r>
      <w:r>
        <w:rPr>
          <w:rFonts w:ascii="Univers (W1)" w:hAnsi="Univers (W1)"/>
        </w:rPr>
        <w:t xml:space="preserve"> discretion</w:t>
      </w:r>
      <w:r w:rsidR="009F293B">
        <w:rPr>
          <w:rFonts w:ascii="Univers (W1)" w:hAnsi="Univers (W1)"/>
        </w:rPr>
        <w:t>,</w:t>
      </w:r>
      <w:r>
        <w:rPr>
          <w:rFonts w:ascii="Univers (W1)" w:hAnsi="Univers (W1)"/>
        </w:rPr>
        <w:t xml:space="preserve"> the year that he/she would normally have been </w:t>
      </w:r>
      <w:r w:rsidR="00E00CD2">
        <w:rPr>
          <w:rFonts w:ascii="Univers (W1)" w:hAnsi="Univers (W1)"/>
        </w:rPr>
        <w:t>Chairperson</w:t>
      </w:r>
      <w:r>
        <w:rPr>
          <w:rFonts w:ascii="Univers (W1)" w:hAnsi="Univers (W1)"/>
        </w:rPr>
        <w:t>. In the event that the Vice-</w:t>
      </w:r>
      <w:r w:rsidR="00E00CD2">
        <w:rPr>
          <w:rFonts w:ascii="Univers (W1)" w:hAnsi="Univers (W1)"/>
        </w:rPr>
        <w:t>Chairperson</w:t>
      </w:r>
      <w:r w:rsidR="00C07121">
        <w:rPr>
          <w:rFonts w:ascii="Univers (W1)" w:hAnsi="Univers (W1)"/>
        </w:rPr>
        <w:t xml:space="preserve"> </w:t>
      </w:r>
      <w:r>
        <w:rPr>
          <w:rFonts w:ascii="Univers (W1)" w:hAnsi="Univers (W1)"/>
        </w:rPr>
        <w:t xml:space="preserve">ascends to the </w:t>
      </w:r>
      <w:r w:rsidR="00E00CD2">
        <w:rPr>
          <w:rFonts w:ascii="Univers (W1)" w:hAnsi="Univers (W1)"/>
        </w:rPr>
        <w:t>Chairperson</w:t>
      </w:r>
      <w:r w:rsidR="00C07121">
        <w:rPr>
          <w:rFonts w:ascii="Univers (W1)" w:hAnsi="Univers (W1)"/>
        </w:rPr>
        <w:t xml:space="preserve">ship </w:t>
      </w:r>
      <w:r>
        <w:rPr>
          <w:rFonts w:ascii="Univers (W1)" w:hAnsi="Univers (W1)"/>
        </w:rPr>
        <w:t>because of a vacancy, the Board will elect a new Vice-</w:t>
      </w:r>
      <w:r w:rsidR="00E00CD2">
        <w:rPr>
          <w:rFonts w:ascii="Univers (W1)" w:hAnsi="Univers (W1)"/>
        </w:rPr>
        <w:t xml:space="preserve">Chairperson </w:t>
      </w:r>
      <w:r>
        <w:rPr>
          <w:rFonts w:ascii="Univers (W1)" w:hAnsi="Univers (W1)"/>
        </w:rPr>
        <w:t>at the earliest regular Board Meeting.</w:t>
      </w:r>
    </w:p>
    <w:p w14:paraId="74EF2202" w14:textId="77777777" w:rsidR="003D6F13" w:rsidRDefault="003D6F13" w:rsidP="0032245A">
      <w:pPr>
        <w:suppressAutoHyphens/>
        <w:ind w:left="720" w:hanging="720"/>
        <w:jc w:val="both"/>
        <w:rPr>
          <w:rFonts w:ascii="Univers (W1)" w:hAnsi="Univers (W1)"/>
        </w:rPr>
      </w:pPr>
    </w:p>
    <w:p w14:paraId="0C0DD31A" w14:textId="77777777" w:rsidR="00512A60" w:rsidRDefault="00512A60" w:rsidP="0032245A">
      <w:pPr>
        <w:suppressAutoHyphens/>
        <w:ind w:left="1440" w:hanging="1440"/>
        <w:jc w:val="both"/>
        <w:rPr>
          <w:rFonts w:ascii="Univers (W1)" w:hAnsi="Univers (W1)"/>
        </w:rPr>
      </w:pPr>
    </w:p>
    <w:p w14:paraId="2C9E6EF8" w14:textId="77777777" w:rsidR="007E67CA" w:rsidRDefault="007E67CA" w:rsidP="009B4066">
      <w:pPr>
        <w:suppressAutoHyphens/>
        <w:ind w:left="1440" w:hanging="1440"/>
        <w:jc w:val="center"/>
        <w:rPr>
          <w:rFonts w:ascii="Univers (W1)" w:hAnsi="Univers (W1)"/>
          <w:b/>
          <w:sz w:val="29"/>
        </w:rPr>
      </w:pPr>
      <w:r>
        <w:rPr>
          <w:rFonts w:ascii="Univers (W1)" w:hAnsi="Univers (W1)"/>
          <w:b/>
          <w:sz w:val="29"/>
        </w:rPr>
        <w:t>Article IV.  DUTIES</w:t>
      </w:r>
    </w:p>
    <w:p w14:paraId="5513EB78" w14:textId="77777777" w:rsidR="007E67CA" w:rsidRDefault="007E67CA" w:rsidP="0032245A">
      <w:pPr>
        <w:suppressAutoHyphens/>
        <w:ind w:left="1440" w:hanging="1440"/>
        <w:jc w:val="both"/>
        <w:rPr>
          <w:rFonts w:ascii="Univers (W1)" w:hAnsi="Univers (W1)"/>
          <w:b/>
          <w:sz w:val="29"/>
        </w:rPr>
      </w:pPr>
    </w:p>
    <w:p w14:paraId="783D5074" w14:textId="5BA1E183" w:rsidR="007E67CA" w:rsidRDefault="007E67CA" w:rsidP="0032245A">
      <w:pPr>
        <w:suppressAutoHyphens/>
        <w:ind w:left="720" w:hanging="720"/>
        <w:jc w:val="both"/>
        <w:rPr>
          <w:rFonts w:ascii="Univers (W1)" w:hAnsi="Univers (W1)"/>
        </w:rPr>
      </w:pPr>
      <w:r w:rsidRPr="007957C5">
        <w:rPr>
          <w:rFonts w:ascii="Univers (W1)" w:hAnsi="Univers (W1)"/>
        </w:rPr>
        <w:t>A.</w:t>
      </w:r>
      <w:r w:rsidRPr="00003C81">
        <w:rPr>
          <w:rFonts w:ascii="Univers (W1)" w:hAnsi="Univers (W1)"/>
          <w:b/>
          <w:bCs/>
        </w:rPr>
        <w:t xml:space="preserve">  </w:t>
      </w:r>
      <w:r w:rsidR="008E20B1" w:rsidRPr="00003C81">
        <w:rPr>
          <w:rFonts w:ascii="Univers (W1)" w:hAnsi="Univers (W1)"/>
          <w:b/>
          <w:bCs/>
        </w:rPr>
        <w:t xml:space="preserve">     </w:t>
      </w:r>
      <w:r w:rsidR="00E00CD2" w:rsidRPr="00003C81">
        <w:rPr>
          <w:rFonts w:ascii="Univers (W1)" w:hAnsi="Univers (W1)"/>
          <w:b/>
          <w:bCs/>
        </w:rPr>
        <w:t>Chairperson</w:t>
      </w:r>
      <w:r>
        <w:rPr>
          <w:rFonts w:ascii="Univers (W1)" w:hAnsi="Univers (W1)"/>
          <w:b/>
        </w:rPr>
        <w:t>:</w:t>
      </w:r>
      <w:r>
        <w:rPr>
          <w:rFonts w:ascii="Univers (W1)" w:hAnsi="Univers (W1)"/>
        </w:rPr>
        <w:t xml:space="preserve">  The </w:t>
      </w:r>
      <w:r w:rsidR="00E00CD2">
        <w:rPr>
          <w:rFonts w:ascii="Univers (W1)" w:hAnsi="Univers (W1)"/>
        </w:rPr>
        <w:t>Chairperson</w:t>
      </w:r>
      <w:r w:rsidR="00B21917">
        <w:rPr>
          <w:rFonts w:ascii="Univers (W1)" w:hAnsi="Univers (W1)"/>
        </w:rPr>
        <w:t xml:space="preserve"> </w:t>
      </w:r>
      <w:r>
        <w:rPr>
          <w:rFonts w:ascii="Univers (W1)" w:hAnsi="Univers (W1)"/>
        </w:rPr>
        <w:t>shall preside at all meetings and maintain general supervision over the establishment of policy</w:t>
      </w:r>
      <w:r w:rsidR="009F293B">
        <w:rPr>
          <w:rFonts w:ascii="Univers (W1)" w:hAnsi="Univers (W1)"/>
        </w:rPr>
        <w:t>-</w:t>
      </w:r>
      <w:r>
        <w:rPr>
          <w:rFonts w:ascii="Univers (W1)" w:hAnsi="Univers (W1)"/>
        </w:rPr>
        <w:t>making decisions as guidelines for administrative execution of the District</w:t>
      </w:r>
      <w:r w:rsidR="00E77146">
        <w:rPr>
          <w:rFonts w:ascii="Univers (W1)" w:hAnsi="Univers (W1)"/>
        </w:rPr>
        <w:t>,</w:t>
      </w:r>
      <w:r>
        <w:rPr>
          <w:rFonts w:ascii="Univers (W1)" w:hAnsi="Univers (W1)"/>
        </w:rPr>
        <w:t xml:space="preserve"> subject to the authority of the Board. The </w:t>
      </w:r>
      <w:r w:rsidR="00E00CD2">
        <w:rPr>
          <w:rFonts w:ascii="Univers (W1)" w:hAnsi="Univers (W1)"/>
        </w:rPr>
        <w:t>Chairperson</w:t>
      </w:r>
      <w:r w:rsidR="00A0558C">
        <w:rPr>
          <w:rFonts w:ascii="Univers (W1)" w:hAnsi="Univers (W1)"/>
        </w:rPr>
        <w:t xml:space="preserve"> </w:t>
      </w:r>
      <w:r>
        <w:rPr>
          <w:rFonts w:ascii="Univers (W1)" w:hAnsi="Univers (W1)"/>
        </w:rPr>
        <w:t>has authority to call emergency meetings.</w:t>
      </w:r>
    </w:p>
    <w:p w14:paraId="634467A0" w14:textId="77777777" w:rsidR="007E67CA" w:rsidRDefault="007E67CA" w:rsidP="0032245A">
      <w:pPr>
        <w:suppressAutoHyphens/>
        <w:ind w:left="1440" w:hanging="1440"/>
        <w:jc w:val="both"/>
        <w:rPr>
          <w:rFonts w:ascii="Univers (W1)" w:hAnsi="Univers (W1)"/>
        </w:rPr>
      </w:pPr>
    </w:p>
    <w:p w14:paraId="52485E22" w14:textId="028E6FFC" w:rsidR="007E67CA" w:rsidRDefault="007E67CA" w:rsidP="0032245A">
      <w:pPr>
        <w:suppressAutoHyphens/>
        <w:ind w:left="720" w:hanging="720"/>
        <w:jc w:val="both"/>
        <w:rPr>
          <w:rFonts w:ascii="Univers (W1)" w:hAnsi="Univers (W1)"/>
        </w:rPr>
      </w:pPr>
      <w:r w:rsidRPr="007957C5">
        <w:rPr>
          <w:rFonts w:ascii="Univers (W1)" w:hAnsi="Univers (W1)"/>
        </w:rPr>
        <w:t>B.</w:t>
      </w:r>
      <w:r w:rsidRPr="00003C81">
        <w:rPr>
          <w:rFonts w:ascii="Univers (W1)" w:hAnsi="Univers (W1)"/>
          <w:b/>
          <w:bCs/>
        </w:rPr>
        <w:t xml:space="preserve">  </w:t>
      </w:r>
      <w:r w:rsidR="008E20B1" w:rsidRPr="00003C81">
        <w:rPr>
          <w:rFonts w:ascii="Univers (W1)" w:hAnsi="Univers (W1)"/>
          <w:b/>
          <w:bCs/>
        </w:rPr>
        <w:t xml:space="preserve">     </w:t>
      </w:r>
      <w:r w:rsidRPr="00003C81">
        <w:rPr>
          <w:rFonts w:ascii="Univers (W1)" w:hAnsi="Univers (W1)"/>
          <w:b/>
          <w:bCs/>
        </w:rPr>
        <w:t>Vice</w:t>
      </w:r>
      <w:r w:rsidR="00B21917">
        <w:rPr>
          <w:rFonts w:ascii="Univers (W1)" w:hAnsi="Univers (W1)"/>
          <w:b/>
        </w:rPr>
        <w:t>-</w:t>
      </w:r>
      <w:r w:rsidR="00E00CD2">
        <w:rPr>
          <w:rFonts w:ascii="Univers (W1)" w:hAnsi="Univers (W1)"/>
          <w:b/>
        </w:rPr>
        <w:t>Chairperson</w:t>
      </w:r>
      <w:r>
        <w:rPr>
          <w:rFonts w:ascii="Univers (W1)" w:hAnsi="Univers (W1)"/>
          <w:b/>
        </w:rPr>
        <w:t>:</w:t>
      </w:r>
      <w:r>
        <w:rPr>
          <w:rFonts w:ascii="Univers (W1)" w:hAnsi="Univers (W1)"/>
        </w:rPr>
        <w:t xml:space="preserve">  The Vice-</w:t>
      </w:r>
      <w:r w:rsidR="00E00CD2">
        <w:rPr>
          <w:rFonts w:ascii="Univers (W1)" w:hAnsi="Univers (W1)"/>
        </w:rPr>
        <w:t>Chairperson</w:t>
      </w:r>
      <w:r w:rsidR="00B21917">
        <w:rPr>
          <w:rFonts w:ascii="Univers (W1)" w:hAnsi="Univers (W1)"/>
        </w:rPr>
        <w:t xml:space="preserve"> </w:t>
      </w:r>
      <w:r>
        <w:rPr>
          <w:rFonts w:ascii="Univers (W1)" w:hAnsi="Univers (W1)"/>
        </w:rPr>
        <w:t xml:space="preserve">shall preside at all regular meetings in the absence of the </w:t>
      </w:r>
      <w:r w:rsidR="00E00CD2">
        <w:rPr>
          <w:rFonts w:ascii="Univers (W1)" w:hAnsi="Univers (W1)"/>
        </w:rPr>
        <w:t>Chairperson</w:t>
      </w:r>
      <w:r>
        <w:rPr>
          <w:rFonts w:ascii="Univers (W1)" w:hAnsi="Univers (W1)"/>
        </w:rPr>
        <w:t xml:space="preserve">. In case of a vacancy in the office of the </w:t>
      </w:r>
      <w:r w:rsidR="00E00CD2">
        <w:rPr>
          <w:rFonts w:ascii="Univers (W1)" w:hAnsi="Univers (W1)"/>
        </w:rPr>
        <w:t>Chairperson</w:t>
      </w:r>
      <w:r>
        <w:rPr>
          <w:rFonts w:ascii="Univers (W1)" w:hAnsi="Univers (W1)"/>
        </w:rPr>
        <w:t>, the Vice-</w:t>
      </w:r>
      <w:r w:rsidR="00E00CD2">
        <w:rPr>
          <w:rFonts w:ascii="Univers (W1)" w:hAnsi="Univers (W1)"/>
        </w:rPr>
        <w:t>Chairperson</w:t>
      </w:r>
      <w:r w:rsidR="00B21917">
        <w:rPr>
          <w:rFonts w:ascii="Univers (W1)" w:hAnsi="Univers (W1)"/>
        </w:rPr>
        <w:t xml:space="preserve"> </w:t>
      </w:r>
      <w:r>
        <w:rPr>
          <w:rFonts w:ascii="Univers (W1)" w:hAnsi="Univers (W1)"/>
        </w:rPr>
        <w:t xml:space="preserve">shall become </w:t>
      </w:r>
      <w:r w:rsidR="00E00CD2">
        <w:rPr>
          <w:rFonts w:ascii="Univers (W1)" w:hAnsi="Univers (W1)"/>
        </w:rPr>
        <w:t>Chairperson</w:t>
      </w:r>
      <w:r w:rsidR="00B21917">
        <w:rPr>
          <w:rFonts w:ascii="Univers (W1)" w:hAnsi="Univers (W1)"/>
        </w:rPr>
        <w:t xml:space="preserve"> </w:t>
      </w:r>
      <w:r>
        <w:rPr>
          <w:rFonts w:ascii="Univers (W1)" w:hAnsi="Univers (W1)"/>
        </w:rPr>
        <w:t xml:space="preserve">for the balance of the year.  </w:t>
      </w:r>
    </w:p>
    <w:p w14:paraId="3D50259A" w14:textId="77777777" w:rsidR="007E67CA" w:rsidRDefault="007E67CA" w:rsidP="0032245A">
      <w:pPr>
        <w:suppressAutoHyphens/>
        <w:jc w:val="both"/>
        <w:rPr>
          <w:rFonts w:ascii="Univers (W1)" w:hAnsi="Univers (W1)"/>
        </w:rPr>
      </w:pPr>
    </w:p>
    <w:p w14:paraId="46BF6A53" w14:textId="01977001" w:rsidR="007E67CA" w:rsidRDefault="007E67CA" w:rsidP="0032245A">
      <w:pPr>
        <w:tabs>
          <w:tab w:val="left" w:pos="720"/>
        </w:tabs>
        <w:suppressAutoHyphens/>
        <w:ind w:left="1440" w:hanging="1440"/>
        <w:jc w:val="both"/>
        <w:rPr>
          <w:rFonts w:ascii="Univers (W1)" w:hAnsi="Univers (W1)"/>
        </w:rPr>
      </w:pPr>
      <w:r w:rsidRPr="007957C5">
        <w:rPr>
          <w:rFonts w:ascii="Univers (W1)" w:hAnsi="Univers (W1)"/>
        </w:rPr>
        <w:t>C.</w:t>
      </w:r>
      <w:r>
        <w:rPr>
          <w:rFonts w:ascii="Univers (W1)" w:hAnsi="Univers (W1)"/>
        </w:rPr>
        <w:t xml:space="preserve">  </w:t>
      </w:r>
      <w:r w:rsidR="008E20B1">
        <w:rPr>
          <w:rFonts w:ascii="Univers (W1)" w:hAnsi="Univers (W1)"/>
        </w:rPr>
        <w:t xml:space="preserve">     </w:t>
      </w:r>
      <w:r>
        <w:rPr>
          <w:rFonts w:ascii="Univers (W1)" w:hAnsi="Univers (W1)"/>
          <w:b/>
        </w:rPr>
        <w:t>Board:</w:t>
      </w:r>
      <w:r>
        <w:rPr>
          <w:rFonts w:ascii="Univers (W1)" w:hAnsi="Univers (W1)"/>
        </w:rPr>
        <w:t xml:space="preserve">  The Board shall:</w:t>
      </w:r>
    </w:p>
    <w:p w14:paraId="385EC2C7" w14:textId="77777777" w:rsidR="007E67CA" w:rsidRDefault="007E67CA" w:rsidP="0032245A">
      <w:pPr>
        <w:suppressAutoHyphens/>
        <w:jc w:val="both"/>
        <w:rPr>
          <w:rFonts w:ascii="Univers (W1)" w:hAnsi="Univers (W1)"/>
        </w:rPr>
      </w:pPr>
    </w:p>
    <w:p w14:paraId="266310DB" w14:textId="42BF4477" w:rsidR="007E67CA" w:rsidRDefault="007E67CA" w:rsidP="0032245A">
      <w:pPr>
        <w:numPr>
          <w:ilvl w:val="0"/>
          <w:numId w:val="8"/>
        </w:numPr>
        <w:suppressAutoHyphens/>
        <w:jc w:val="both"/>
        <w:rPr>
          <w:rFonts w:ascii="Univers (W1)" w:hAnsi="Univers (W1)"/>
        </w:rPr>
      </w:pPr>
      <w:r>
        <w:rPr>
          <w:rFonts w:ascii="Univers (W1)" w:hAnsi="Univers (W1)"/>
        </w:rPr>
        <w:t>Hire a</w:t>
      </w:r>
      <w:r w:rsidR="009F293B">
        <w:rPr>
          <w:rFonts w:ascii="Univers (W1)" w:hAnsi="Univers (W1)"/>
        </w:rPr>
        <w:t>n Executive Director</w:t>
      </w:r>
      <w:r w:rsidR="00EE366E">
        <w:rPr>
          <w:rFonts w:ascii="Univers (W1)" w:hAnsi="Univers (W1)"/>
        </w:rPr>
        <w:t>.</w:t>
      </w:r>
    </w:p>
    <w:p w14:paraId="418A5CC1" w14:textId="77777777" w:rsidR="007E67CA" w:rsidRDefault="007E67CA" w:rsidP="0032245A">
      <w:pPr>
        <w:suppressAutoHyphens/>
        <w:ind w:left="1260" w:hanging="540"/>
        <w:jc w:val="both"/>
        <w:rPr>
          <w:rFonts w:ascii="Univers (W1)" w:hAnsi="Univers (W1)"/>
        </w:rPr>
      </w:pPr>
    </w:p>
    <w:p w14:paraId="74151E9E" w14:textId="77777777" w:rsidR="007E67CA" w:rsidRDefault="007E67CA" w:rsidP="0032245A">
      <w:pPr>
        <w:numPr>
          <w:ilvl w:val="0"/>
          <w:numId w:val="8"/>
        </w:numPr>
        <w:suppressAutoHyphens/>
        <w:jc w:val="both"/>
        <w:rPr>
          <w:rFonts w:ascii="Univers (W1)" w:hAnsi="Univers (W1)"/>
        </w:rPr>
      </w:pPr>
      <w:r>
        <w:rPr>
          <w:rFonts w:ascii="Univers (W1)" w:hAnsi="Univers (W1)"/>
        </w:rPr>
        <w:t xml:space="preserve">Appoint a </w:t>
      </w:r>
      <w:r w:rsidR="00912F5A">
        <w:rPr>
          <w:rFonts w:ascii="Univers (W1)" w:hAnsi="Univers (W1)"/>
        </w:rPr>
        <w:t>R</w:t>
      </w:r>
      <w:r>
        <w:rPr>
          <w:rFonts w:ascii="Univers (W1)" w:hAnsi="Univers (W1)"/>
        </w:rPr>
        <w:t xml:space="preserve">ecords </w:t>
      </w:r>
      <w:r w:rsidR="00912F5A">
        <w:rPr>
          <w:rFonts w:ascii="Univers (W1)" w:hAnsi="Univers (W1)"/>
        </w:rPr>
        <w:t>O</w:t>
      </w:r>
      <w:r>
        <w:rPr>
          <w:rFonts w:ascii="Univers (W1)" w:hAnsi="Univers (W1)"/>
        </w:rPr>
        <w:t>fficer</w:t>
      </w:r>
      <w:r w:rsidR="00EE366E">
        <w:rPr>
          <w:rFonts w:ascii="Univers (W1)" w:hAnsi="Univers (W1)"/>
        </w:rPr>
        <w:t>.</w:t>
      </w:r>
    </w:p>
    <w:p w14:paraId="694490AD" w14:textId="77777777" w:rsidR="007E67CA" w:rsidRDefault="007E67CA" w:rsidP="0032245A">
      <w:pPr>
        <w:suppressAutoHyphens/>
        <w:ind w:left="1260" w:hanging="540"/>
        <w:jc w:val="both"/>
        <w:rPr>
          <w:rFonts w:ascii="Univers (W1)" w:hAnsi="Univers (W1)"/>
        </w:rPr>
      </w:pPr>
    </w:p>
    <w:p w14:paraId="066F31AA" w14:textId="58BE8319" w:rsidR="007E67CA" w:rsidRDefault="007E67CA" w:rsidP="0032245A">
      <w:pPr>
        <w:numPr>
          <w:ilvl w:val="0"/>
          <w:numId w:val="8"/>
        </w:numPr>
        <w:suppressAutoHyphens/>
        <w:jc w:val="both"/>
        <w:rPr>
          <w:rFonts w:ascii="Univers (W1)" w:hAnsi="Univers (W1)"/>
        </w:rPr>
      </w:pPr>
      <w:r>
        <w:rPr>
          <w:rFonts w:ascii="Univers (W1)" w:hAnsi="Univers (W1)"/>
        </w:rPr>
        <w:t xml:space="preserve">Appoint a </w:t>
      </w:r>
      <w:r w:rsidR="00912F5A">
        <w:rPr>
          <w:rFonts w:ascii="Univers (W1)" w:hAnsi="Univers (W1)"/>
        </w:rPr>
        <w:t>B</w:t>
      </w:r>
      <w:r>
        <w:rPr>
          <w:rFonts w:ascii="Univers (W1)" w:hAnsi="Univers (W1)"/>
        </w:rPr>
        <w:t xml:space="preserve">udget </w:t>
      </w:r>
      <w:r w:rsidR="00912F5A">
        <w:rPr>
          <w:rFonts w:ascii="Univers (W1)" w:hAnsi="Univers (W1)"/>
        </w:rPr>
        <w:t>O</w:t>
      </w:r>
      <w:r>
        <w:rPr>
          <w:rFonts w:ascii="Univers (W1)" w:hAnsi="Univers (W1)"/>
        </w:rPr>
        <w:t>fficer</w:t>
      </w:r>
      <w:r w:rsidR="00EE366E">
        <w:rPr>
          <w:rFonts w:ascii="Univers (W1)" w:hAnsi="Univers (W1)"/>
        </w:rPr>
        <w:t>.</w:t>
      </w:r>
    </w:p>
    <w:p w14:paraId="7A048C08" w14:textId="77777777" w:rsidR="007B2E03" w:rsidRDefault="007B2E03" w:rsidP="0032245A">
      <w:pPr>
        <w:pStyle w:val="ListParagraph"/>
        <w:jc w:val="both"/>
        <w:rPr>
          <w:rFonts w:ascii="Univers (W1)" w:hAnsi="Univers (W1)"/>
        </w:rPr>
      </w:pPr>
    </w:p>
    <w:p w14:paraId="1FB83CE3" w14:textId="65E9ECE8" w:rsidR="007B2E03" w:rsidRDefault="007B2E03" w:rsidP="0032245A">
      <w:pPr>
        <w:numPr>
          <w:ilvl w:val="0"/>
          <w:numId w:val="8"/>
        </w:numPr>
        <w:suppressAutoHyphens/>
        <w:jc w:val="both"/>
        <w:rPr>
          <w:rFonts w:ascii="Univers (W1)" w:hAnsi="Univers (W1)"/>
        </w:rPr>
      </w:pPr>
      <w:r>
        <w:rPr>
          <w:rFonts w:ascii="Univers (W1)" w:hAnsi="Univers (W1)"/>
        </w:rPr>
        <w:t xml:space="preserve">Appoint a Procurement Officer. </w:t>
      </w:r>
    </w:p>
    <w:p w14:paraId="72D1010D" w14:textId="77777777" w:rsidR="007E67CA" w:rsidRDefault="007E67CA" w:rsidP="0032245A">
      <w:pPr>
        <w:suppressAutoHyphens/>
        <w:ind w:left="1260" w:hanging="540"/>
        <w:jc w:val="both"/>
        <w:rPr>
          <w:rFonts w:ascii="Univers (W1)" w:hAnsi="Univers (W1)"/>
        </w:rPr>
      </w:pPr>
    </w:p>
    <w:p w14:paraId="572235B3" w14:textId="77777777" w:rsidR="007E67CA" w:rsidRDefault="007E67CA" w:rsidP="0032245A">
      <w:pPr>
        <w:numPr>
          <w:ilvl w:val="0"/>
          <w:numId w:val="8"/>
        </w:numPr>
        <w:suppressAutoHyphens/>
        <w:jc w:val="both"/>
        <w:rPr>
          <w:rFonts w:ascii="Univers (W1)" w:hAnsi="Univers (W1)"/>
        </w:rPr>
      </w:pPr>
      <w:r>
        <w:rPr>
          <w:rFonts w:ascii="Univers (W1)" w:hAnsi="Univers (W1)"/>
        </w:rPr>
        <w:t>Appoint a District Treasurer</w:t>
      </w:r>
      <w:r w:rsidR="00EE366E">
        <w:rPr>
          <w:rFonts w:ascii="Univers (W1)" w:hAnsi="Univers (W1)"/>
        </w:rPr>
        <w:t>.</w:t>
      </w:r>
    </w:p>
    <w:p w14:paraId="5672F61C" w14:textId="77777777" w:rsidR="007E67CA" w:rsidRDefault="007E67CA" w:rsidP="0032245A">
      <w:pPr>
        <w:suppressAutoHyphens/>
        <w:ind w:left="1260" w:hanging="540"/>
        <w:jc w:val="both"/>
        <w:rPr>
          <w:rFonts w:ascii="Univers (W1)" w:hAnsi="Univers (W1)"/>
        </w:rPr>
      </w:pPr>
    </w:p>
    <w:p w14:paraId="13586119" w14:textId="2C6DDCAA" w:rsidR="007E67CA" w:rsidRDefault="007E67CA" w:rsidP="0032245A">
      <w:pPr>
        <w:pStyle w:val="BodyTextIndent"/>
        <w:numPr>
          <w:ilvl w:val="0"/>
          <w:numId w:val="8"/>
        </w:numPr>
        <w:tabs>
          <w:tab w:val="clear" w:pos="-720"/>
        </w:tabs>
      </w:pPr>
      <w:r>
        <w:t xml:space="preserve">Appoint a District Clerk. The District </w:t>
      </w:r>
      <w:r w:rsidR="00A0558C">
        <w:t xml:space="preserve">Clerk </w:t>
      </w:r>
      <w:r>
        <w:t>and District Treasurer cannot be the same person. At the Board</w:t>
      </w:r>
      <w:r w:rsidR="009856E9">
        <w:t>’</w:t>
      </w:r>
      <w:r>
        <w:t>s discretion</w:t>
      </w:r>
      <w:r w:rsidR="009E10A5">
        <w:t>,</w:t>
      </w:r>
      <w:r>
        <w:t xml:space="preserve"> the </w:t>
      </w:r>
      <w:r w:rsidR="00912F5A">
        <w:t>R</w:t>
      </w:r>
      <w:r>
        <w:t xml:space="preserve">ecords </w:t>
      </w:r>
      <w:r w:rsidR="00912F5A">
        <w:t>O</w:t>
      </w:r>
      <w:r>
        <w:t xml:space="preserve">fficer, </w:t>
      </w:r>
      <w:r w:rsidR="00912F5A">
        <w:t>B</w:t>
      </w:r>
      <w:r>
        <w:t xml:space="preserve">udget </w:t>
      </w:r>
      <w:r w:rsidR="00912F5A">
        <w:t>O</w:t>
      </w:r>
      <w:r>
        <w:t>fficer</w:t>
      </w:r>
      <w:r w:rsidR="00912F5A">
        <w:t>,</w:t>
      </w:r>
      <w:r w:rsidR="007B2E03">
        <w:t xml:space="preserve"> </w:t>
      </w:r>
      <w:r w:rsidR="007B2E03">
        <w:lastRenderedPageBreak/>
        <w:t>Procurement Officer,</w:t>
      </w:r>
      <w:r>
        <w:t xml:space="preserve"> and District Treasurer duties may be assigned to the </w:t>
      </w:r>
      <w:r w:rsidR="009F293B">
        <w:t>Executive Director</w:t>
      </w:r>
      <w:r w:rsidR="003D6F13">
        <w:t xml:space="preserve"> or other full-time employees of the District</w:t>
      </w:r>
      <w:r w:rsidR="00EE366E">
        <w:t>.</w:t>
      </w:r>
    </w:p>
    <w:p w14:paraId="5BAA3063" w14:textId="77777777" w:rsidR="00253231" w:rsidRDefault="00253231" w:rsidP="0032245A">
      <w:pPr>
        <w:pStyle w:val="ListParagraph"/>
        <w:jc w:val="both"/>
        <w:rPr>
          <w:rFonts w:ascii="Univers (W1)" w:hAnsi="Univers (W1)"/>
        </w:rPr>
      </w:pPr>
    </w:p>
    <w:p w14:paraId="4091B627" w14:textId="77777777" w:rsidR="007E67CA" w:rsidRDefault="007E67CA" w:rsidP="0032245A">
      <w:pPr>
        <w:suppressAutoHyphens/>
        <w:ind w:left="1260" w:hanging="540"/>
        <w:jc w:val="both"/>
        <w:rPr>
          <w:rFonts w:ascii="Univers (W1)" w:hAnsi="Univers (W1)"/>
        </w:rPr>
      </w:pPr>
    </w:p>
    <w:p w14:paraId="2B0F1EFB" w14:textId="053FE3DE" w:rsidR="00253231" w:rsidRPr="005E2811" w:rsidRDefault="003D6F13" w:rsidP="0032245A">
      <w:pPr>
        <w:numPr>
          <w:ilvl w:val="0"/>
          <w:numId w:val="8"/>
        </w:numPr>
        <w:suppressAutoHyphens/>
        <w:jc w:val="both"/>
        <w:rPr>
          <w:rFonts w:ascii="Univers (W1)" w:hAnsi="Univers (W1)"/>
        </w:rPr>
      </w:pPr>
      <w:r w:rsidRPr="005E2811">
        <w:rPr>
          <w:rFonts w:ascii="Univers (W1)" w:hAnsi="Univers (W1)"/>
        </w:rPr>
        <w:t>A</w:t>
      </w:r>
      <w:r w:rsidR="007E67CA" w:rsidRPr="005E2811">
        <w:rPr>
          <w:rFonts w:ascii="Univers (W1)" w:hAnsi="Univers (W1)"/>
        </w:rPr>
        <w:t xml:space="preserve">ssure that the District is in compliance with the budget/fiscal procedures, submission of budgets and audit reports, and personnel management of the Utah Code </w:t>
      </w:r>
      <w:r w:rsidR="00262FFD" w:rsidRPr="005E2811">
        <w:rPr>
          <w:rFonts w:ascii="Univers (W1)" w:hAnsi="Univers (W1)"/>
        </w:rPr>
        <w:t>17B-1</w:t>
      </w:r>
      <w:r w:rsidR="00EE366E" w:rsidRPr="005E2811">
        <w:rPr>
          <w:rFonts w:ascii="Univers (W1)" w:hAnsi="Univers (W1)"/>
        </w:rPr>
        <w:t>.</w:t>
      </w:r>
    </w:p>
    <w:p w14:paraId="45B95D88" w14:textId="77777777" w:rsidR="007E67CA" w:rsidRDefault="007E67CA" w:rsidP="0032245A">
      <w:pPr>
        <w:suppressAutoHyphens/>
        <w:ind w:left="1260" w:hanging="540"/>
        <w:jc w:val="both"/>
        <w:rPr>
          <w:rFonts w:ascii="Univers (W1)" w:hAnsi="Univers (W1)"/>
        </w:rPr>
      </w:pPr>
    </w:p>
    <w:p w14:paraId="7345F33C" w14:textId="03F3B8DF" w:rsidR="007E67CA" w:rsidRDefault="003D6F13" w:rsidP="0032245A">
      <w:pPr>
        <w:numPr>
          <w:ilvl w:val="0"/>
          <w:numId w:val="8"/>
        </w:numPr>
        <w:suppressAutoHyphens/>
        <w:jc w:val="both"/>
        <w:rPr>
          <w:rFonts w:ascii="Univers (W1)" w:hAnsi="Univers (W1)"/>
        </w:rPr>
      </w:pPr>
      <w:r>
        <w:rPr>
          <w:rFonts w:ascii="Univers (W1)" w:hAnsi="Univers (W1)"/>
        </w:rPr>
        <w:t>Annually</w:t>
      </w:r>
      <w:r w:rsidR="007E67CA">
        <w:rPr>
          <w:rFonts w:ascii="Univers (W1)" w:hAnsi="Univers (W1)"/>
        </w:rPr>
        <w:t xml:space="preserve"> review the performance of the </w:t>
      </w:r>
      <w:r w:rsidR="009F293B">
        <w:rPr>
          <w:rFonts w:ascii="Univers (W1)" w:hAnsi="Univers (W1)"/>
        </w:rPr>
        <w:t>Executive Director</w:t>
      </w:r>
      <w:r w:rsidR="007E67CA">
        <w:rPr>
          <w:rFonts w:ascii="Univers (W1)" w:hAnsi="Univers (W1)"/>
        </w:rPr>
        <w:t>.</w:t>
      </w:r>
    </w:p>
    <w:p w14:paraId="5D9133EA" w14:textId="77777777" w:rsidR="007E67CA" w:rsidRDefault="007E67CA" w:rsidP="0032245A">
      <w:pPr>
        <w:suppressAutoHyphens/>
        <w:ind w:left="1260" w:hanging="540"/>
        <w:jc w:val="both"/>
        <w:rPr>
          <w:rFonts w:ascii="Univers (W1)" w:hAnsi="Univers (W1)"/>
        </w:rPr>
      </w:pPr>
    </w:p>
    <w:p w14:paraId="2681803C" w14:textId="67201F07" w:rsidR="007E67CA" w:rsidRDefault="003D6F13" w:rsidP="0032245A">
      <w:pPr>
        <w:numPr>
          <w:ilvl w:val="0"/>
          <w:numId w:val="8"/>
        </w:numPr>
        <w:suppressAutoHyphens/>
        <w:jc w:val="both"/>
        <w:rPr>
          <w:rFonts w:ascii="Univers (W1)" w:hAnsi="Univers (W1)"/>
        </w:rPr>
      </w:pPr>
      <w:r>
        <w:rPr>
          <w:rFonts w:ascii="Univers (W1)" w:hAnsi="Univers (W1)"/>
        </w:rPr>
        <w:t>Annually</w:t>
      </w:r>
      <w:r w:rsidR="007E67CA">
        <w:rPr>
          <w:rFonts w:ascii="Univers (W1)" w:hAnsi="Univers (W1)"/>
        </w:rPr>
        <w:t xml:space="preserve"> review the salaries</w:t>
      </w:r>
      <w:r w:rsidR="000E51CC">
        <w:rPr>
          <w:rFonts w:ascii="Univers (W1)" w:hAnsi="Univers (W1)"/>
        </w:rPr>
        <w:t>,</w:t>
      </w:r>
      <w:r w:rsidR="007E67CA">
        <w:rPr>
          <w:rFonts w:ascii="Univers (W1)" w:hAnsi="Univers (W1)"/>
        </w:rPr>
        <w:t xml:space="preserve"> wages, and benefits that it offers full and part-time employees to </w:t>
      </w:r>
      <w:r>
        <w:rPr>
          <w:rFonts w:ascii="Univers (W1)" w:hAnsi="Univers (W1)"/>
        </w:rPr>
        <w:t>e</w:t>
      </w:r>
      <w:r w:rsidR="007E67CA">
        <w:rPr>
          <w:rFonts w:ascii="Univers (W1)" w:hAnsi="Univers (W1)"/>
        </w:rPr>
        <w:t>nsure fair and equitable compensation with the marketplace.</w:t>
      </w:r>
    </w:p>
    <w:p w14:paraId="51214AAC" w14:textId="77777777" w:rsidR="007E67CA" w:rsidRDefault="007E67CA" w:rsidP="0032245A">
      <w:pPr>
        <w:suppressAutoHyphens/>
        <w:ind w:left="1260" w:hanging="540"/>
        <w:jc w:val="both"/>
        <w:rPr>
          <w:rFonts w:ascii="Univers (W1)" w:hAnsi="Univers (W1)"/>
        </w:rPr>
      </w:pPr>
    </w:p>
    <w:p w14:paraId="053A9044" w14:textId="29B08977" w:rsidR="007E67CA" w:rsidRDefault="008E20B1" w:rsidP="0032245A">
      <w:pPr>
        <w:numPr>
          <w:ilvl w:val="0"/>
          <w:numId w:val="8"/>
        </w:numPr>
        <w:tabs>
          <w:tab w:val="clear" w:pos="1080"/>
          <w:tab w:val="num" w:pos="990"/>
        </w:tabs>
        <w:suppressAutoHyphens/>
        <w:ind w:hanging="450"/>
        <w:jc w:val="both"/>
        <w:rPr>
          <w:rFonts w:ascii="Univers (W1)" w:hAnsi="Univers (W1)"/>
        </w:rPr>
      </w:pPr>
      <w:r>
        <w:rPr>
          <w:rFonts w:ascii="Univers (W1)" w:hAnsi="Univers (W1)"/>
        </w:rPr>
        <w:t xml:space="preserve"> </w:t>
      </w:r>
      <w:r w:rsidR="00231803">
        <w:rPr>
          <w:rFonts w:ascii="Univers (W1)" w:hAnsi="Univers (W1)"/>
        </w:rPr>
        <w:t xml:space="preserve">Annually </w:t>
      </w:r>
      <w:r w:rsidR="007E67CA">
        <w:rPr>
          <w:rFonts w:ascii="Univers (W1)" w:hAnsi="Univers (W1)"/>
        </w:rPr>
        <w:t>review the District</w:t>
      </w:r>
      <w:r w:rsidR="009856E9">
        <w:rPr>
          <w:rFonts w:ascii="Univers (W1)" w:hAnsi="Univers (W1)"/>
        </w:rPr>
        <w:t>’</w:t>
      </w:r>
      <w:r w:rsidR="007E67CA">
        <w:rPr>
          <w:rFonts w:ascii="Univers (W1)" w:hAnsi="Univers (W1)"/>
        </w:rPr>
        <w:t xml:space="preserve">s </w:t>
      </w:r>
      <w:r w:rsidR="00E859F3">
        <w:rPr>
          <w:rFonts w:ascii="Univers (W1)" w:hAnsi="Univers (W1)"/>
        </w:rPr>
        <w:t>Policies</w:t>
      </w:r>
      <w:r w:rsidR="007E67CA">
        <w:rPr>
          <w:rFonts w:ascii="Univers (W1)" w:hAnsi="Univers (W1)"/>
        </w:rPr>
        <w:t xml:space="preserve"> and Procedures.</w:t>
      </w:r>
    </w:p>
    <w:p w14:paraId="32BD23C5" w14:textId="77777777" w:rsidR="00E859F3" w:rsidRDefault="00E859F3" w:rsidP="0032245A">
      <w:pPr>
        <w:suppressAutoHyphens/>
        <w:ind w:left="720"/>
        <w:jc w:val="both"/>
        <w:rPr>
          <w:rFonts w:ascii="Univers (W1)" w:hAnsi="Univers (W1)"/>
        </w:rPr>
      </w:pPr>
    </w:p>
    <w:p w14:paraId="1D1216B5" w14:textId="77777777" w:rsidR="00A10B3F" w:rsidRDefault="00A10B3F" w:rsidP="0032245A">
      <w:pPr>
        <w:numPr>
          <w:ilvl w:val="0"/>
          <w:numId w:val="8"/>
        </w:numPr>
        <w:suppressAutoHyphens/>
        <w:ind w:hanging="450"/>
        <w:jc w:val="both"/>
        <w:rPr>
          <w:rFonts w:ascii="Univers (W1)" w:hAnsi="Univers (W1)"/>
        </w:rPr>
      </w:pPr>
      <w:r>
        <w:rPr>
          <w:rFonts w:ascii="Univers (W1)" w:hAnsi="Univers (W1)"/>
        </w:rPr>
        <w:t>Approve minutes of all public meetings and hearings.</w:t>
      </w:r>
    </w:p>
    <w:p w14:paraId="4555A68F" w14:textId="77777777" w:rsidR="00253231" w:rsidRPr="00253231" w:rsidRDefault="00253231" w:rsidP="0032245A">
      <w:pPr>
        <w:pStyle w:val="ListParagraph"/>
        <w:ind w:left="630" w:firstLine="90"/>
        <w:jc w:val="both"/>
        <w:rPr>
          <w:rFonts w:ascii="Univers (W1)" w:hAnsi="Univers (W1)"/>
        </w:rPr>
      </w:pPr>
    </w:p>
    <w:p w14:paraId="59FDE4EF" w14:textId="00EF242A" w:rsidR="00A10B3F" w:rsidRDefault="00E859F3" w:rsidP="0032245A">
      <w:pPr>
        <w:pStyle w:val="ListParagraph"/>
        <w:numPr>
          <w:ilvl w:val="1"/>
          <w:numId w:val="8"/>
        </w:numPr>
        <w:suppressAutoHyphens/>
        <w:jc w:val="both"/>
        <w:rPr>
          <w:rFonts w:ascii="Univers (W1)" w:hAnsi="Univers (W1)"/>
        </w:rPr>
      </w:pPr>
      <w:r w:rsidRPr="0059690C">
        <w:rPr>
          <w:rFonts w:ascii="Univers (W1)" w:hAnsi="Univers (W1)"/>
        </w:rPr>
        <w:t>A draft copy of the minutes will be given to all Trustees prior to the following meeting or hearing.</w:t>
      </w:r>
    </w:p>
    <w:p w14:paraId="714B06BE" w14:textId="77777777" w:rsidR="0059690C" w:rsidRPr="0059690C" w:rsidRDefault="0059690C" w:rsidP="0032245A">
      <w:pPr>
        <w:pStyle w:val="ListParagraph"/>
        <w:suppressAutoHyphens/>
        <w:ind w:left="1440"/>
        <w:jc w:val="both"/>
        <w:rPr>
          <w:rFonts w:ascii="Univers (W1)" w:hAnsi="Univers (W1)"/>
        </w:rPr>
      </w:pPr>
    </w:p>
    <w:p w14:paraId="7C449417" w14:textId="31A43D61" w:rsidR="00E859F3" w:rsidRDefault="00E859F3" w:rsidP="0032245A">
      <w:pPr>
        <w:pStyle w:val="ListParagraph"/>
        <w:numPr>
          <w:ilvl w:val="1"/>
          <w:numId w:val="8"/>
        </w:numPr>
        <w:suppressAutoHyphens/>
        <w:jc w:val="both"/>
        <w:rPr>
          <w:rFonts w:ascii="Univers (W1)" w:hAnsi="Univers (W1)"/>
        </w:rPr>
      </w:pPr>
      <w:r w:rsidRPr="0059690C">
        <w:rPr>
          <w:rFonts w:ascii="Univers (W1)" w:hAnsi="Univers (W1)"/>
        </w:rPr>
        <w:t>The draft copy of the minutes or hearing will be placed on the agenda of the next regular</w:t>
      </w:r>
      <w:r w:rsidR="000E51CC" w:rsidRPr="0059690C">
        <w:rPr>
          <w:rFonts w:ascii="Univers (W1)" w:hAnsi="Univers (W1)"/>
        </w:rPr>
        <w:t>ly-</w:t>
      </w:r>
      <w:r w:rsidRPr="0059690C">
        <w:rPr>
          <w:rFonts w:ascii="Univers (W1)" w:hAnsi="Univers (W1)"/>
        </w:rPr>
        <w:t>scheduled Board meeting for review and approval.</w:t>
      </w:r>
    </w:p>
    <w:p w14:paraId="04D37E38" w14:textId="77777777" w:rsidR="0059690C" w:rsidRPr="0059690C" w:rsidRDefault="0059690C" w:rsidP="0032245A">
      <w:pPr>
        <w:tabs>
          <w:tab w:val="left" w:pos="720"/>
          <w:tab w:val="left" w:pos="1080"/>
        </w:tabs>
        <w:suppressAutoHyphens/>
        <w:jc w:val="both"/>
        <w:rPr>
          <w:rFonts w:ascii="Univers (W1)" w:hAnsi="Univers (W1)"/>
        </w:rPr>
      </w:pPr>
    </w:p>
    <w:p w14:paraId="6DF22C71" w14:textId="052B6D8E" w:rsidR="00E859F3" w:rsidRPr="0059690C" w:rsidRDefault="00E859F3" w:rsidP="0032245A">
      <w:pPr>
        <w:pStyle w:val="ListParagraph"/>
        <w:numPr>
          <w:ilvl w:val="1"/>
          <w:numId w:val="8"/>
        </w:numPr>
        <w:suppressAutoHyphens/>
        <w:jc w:val="both"/>
        <w:rPr>
          <w:rFonts w:ascii="Univers (W1)" w:hAnsi="Univers (W1)"/>
        </w:rPr>
      </w:pPr>
      <w:r w:rsidRPr="0059690C">
        <w:rPr>
          <w:rFonts w:ascii="Univers (W1)" w:hAnsi="Univers (W1)"/>
        </w:rPr>
        <w:t xml:space="preserve">After </w:t>
      </w:r>
      <w:r w:rsidR="00231803" w:rsidRPr="0059690C">
        <w:rPr>
          <w:rFonts w:ascii="Univers (W1)" w:hAnsi="Univers (W1)"/>
        </w:rPr>
        <w:t xml:space="preserve">the minutes have been </w:t>
      </w:r>
      <w:r w:rsidRPr="0059690C">
        <w:rPr>
          <w:rFonts w:ascii="Univers (W1)" w:hAnsi="Univers (W1)"/>
        </w:rPr>
        <w:t>approv</w:t>
      </w:r>
      <w:r w:rsidR="00231803" w:rsidRPr="0059690C">
        <w:rPr>
          <w:rFonts w:ascii="Univers (W1)" w:hAnsi="Univers (W1)"/>
        </w:rPr>
        <w:t>ed by the Board</w:t>
      </w:r>
      <w:r w:rsidR="009E10A5" w:rsidRPr="0059690C">
        <w:rPr>
          <w:rFonts w:ascii="Univers (W1)" w:hAnsi="Univers (W1)"/>
        </w:rPr>
        <w:t>,</w:t>
      </w:r>
      <w:r w:rsidRPr="0059690C">
        <w:rPr>
          <w:rFonts w:ascii="Univers (W1)" w:hAnsi="Univers (W1)"/>
        </w:rPr>
        <w:t xml:space="preserve"> the </w:t>
      </w:r>
      <w:r w:rsidR="00231803" w:rsidRPr="0059690C">
        <w:rPr>
          <w:rFonts w:ascii="Univers (W1)" w:hAnsi="Univers (W1)"/>
        </w:rPr>
        <w:t>Presiding Officer</w:t>
      </w:r>
      <w:r w:rsidRPr="0059690C">
        <w:rPr>
          <w:rFonts w:ascii="Univers (W1)" w:hAnsi="Univers (W1)"/>
        </w:rPr>
        <w:t xml:space="preserve"> and </w:t>
      </w:r>
      <w:r w:rsidR="000E51CC" w:rsidRPr="0059690C">
        <w:rPr>
          <w:rFonts w:ascii="Univers (W1)" w:hAnsi="Univers (W1)"/>
        </w:rPr>
        <w:t>Executive Director</w:t>
      </w:r>
      <w:r w:rsidRPr="0059690C">
        <w:rPr>
          <w:rFonts w:ascii="Univers (W1)" w:hAnsi="Univers (W1)"/>
        </w:rPr>
        <w:t xml:space="preserve"> will sign and date the approved minutes.</w:t>
      </w:r>
    </w:p>
    <w:p w14:paraId="7E9FCF14" w14:textId="77777777" w:rsidR="00022A00" w:rsidRDefault="00022A00" w:rsidP="0032245A">
      <w:pPr>
        <w:suppressAutoHyphens/>
        <w:ind w:left="720"/>
        <w:jc w:val="both"/>
        <w:rPr>
          <w:rFonts w:ascii="Univers (W1)" w:hAnsi="Univers (W1)"/>
          <w:b/>
        </w:rPr>
      </w:pPr>
    </w:p>
    <w:p w14:paraId="53D81EFC" w14:textId="08A03676" w:rsidR="00022A00" w:rsidRPr="00F04453" w:rsidRDefault="00A012D0" w:rsidP="0032245A">
      <w:pPr>
        <w:pStyle w:val="ListParagraph"/>
        <w:numPr>
          <w:ilvl w:val="0"/>
          <w:numId w:val="8"/>
        </w:numPr>
        <w:tabs>
          <w:tab w:val="clear" w:pos="1080"/>
        </w:tabs>
        <w:suppressAutoHyphens/>
        <w:ind w:hanging="450"/>
        <w:jc w:val="both"/>
        <w:rPr>
          <w:rFonts w:ascii="Univers (W1)" w:hAnsi="Univers (W1)"/>
        </w:rPr>
      </w:pPr>
      <w:r w:rsidRPr="00F04453">
        <w:rPr>
          <w:rFonts w:ascii="Univers (W1)" w:hAnsi="Univers (W1)"/>
        </w:rPr>
        <w:t>Appoint two of its members</w:t>
      </w:r>
      <w:r w:rsidR="0049643C" w:rsidRPr="00F04453">
        <w:rPr>
          <w:rFonts w:ascii="Univers (W1)" w:hAnsi="Univers (W1)"/>
        </w:rPr>
        <w:t xml:space="preserve"> (or designee</w:t>
      </w:r>
      <w:r w:rsidR="00B33F49" w:rsidRPr="00F04453">
        <w:rPr>
          <w:rFonts w:ascii="Univers (W1)" w:hAnsi="Univers (W1)"/>
        </w:rPr>
        <w:t>s</w:t>
      </w:r>
      <w:r w:rsidR="0049643C" w:rsidRPr="00F04453">
        <w:rPr>
          <w:rFonts w:ascii="Univers (W1)" w:hAnsi="Univers (W1)"/>
        </w:rPr>
        <w:t>)</w:t>
      </w:r>
      <w:r w:rsidRPr="00F04453">
        <w:rPr>
          <w:rFonts w:ascii="Univers (W1)" w:hAnsi="Univers (W1)"/>
        </w:rPr>
        <w:t xml:space="preserve"> to serve on the Davis-Salt Lake Aerial Spray Authority Board.</w:t>
      </w:r>
    </w:p>
    <w:p w14:paraId="2E3DE57B" w14:textId="0968356F" w:rsidR="00231803" w:rsidRDefault="00231803" w:rsidP="0032245A">
      <w:pPr>
        <w:suppressAutoHyphens/>
        <w:jc w:val="both"/>
        <w:rPr>
          <w:rFonts w:ascii="Univers (W1)" w:hAnsi="Univers (W1)"/>
          <w:b/>
          <w:sz w:val="29"/>
        </w:rPr>
      </w:pPr>
    </w:p>
    <w:p w14:paraId="7DD6A482" w14:textId="77777777" w:rsidR="00512A60" w:rsidRDefault="00512A60" w:rsidP="0032245A">
      <w:pPr>
        <w:suppressAutoHyphens/>
        <w:jc w:val="both"/>
        <w:rPr>
          <w:rFonts w:ascii="Univers (W1)" w:hAnsi="Univers (W1)"/>
          <w:b/>
          <w:sz w:val="29"/>
        </w:rPr>
      </w:pPr>
    </w:p>
    <w:p w14:paraId="47DE1964" w14:textId="0A2450D6" w:rsidR="007E67CA" w:rsidRDefault="007E67CA" w:rsidP="009B4066">
      <w:pPr>
        <w:suppressAutoHyphens/>
        <w:jc w:val="center"/>
        <w:rPr>
          <w:rFonts w:ascii="Univers (W1)" w:hAnsi="Univers (W1)"/>
        </w:rPr>
      </w:pPr>
      <w:r>
        <w:rPr>
          <w:rFonts w:ascii="Univers (W1)" w:hAnsi="Univers (W1)"/>
          <w:b/>
          <w:sz w:val="29"/>
        </w:rPr>
        <w:t>Article V.  MEETINGS</w:t>
      </w:r>
    </w:p>
    <w:p w14:paraId="2E80ED1E" w14:textId="77777777" w:rsidR="007E67CA" w:rsidRDefault="007E67CA" w:rsidP="0032245A">
      <w:pPr>
        <w:suppressAutoHyphens/>
        <w:jc w:val="both"/>
        <w:rPr>
          <w:rFonts w:ascii="Univers (W1)" w:hAnsi="Univers (W1)"/>
        </w:rPr>
      </w:pPr>
    </w:p>
    <w:p w14:paraId="23155EEF" w14:textId="77777777" w:rsidR="007E67CA" w:rsidRPr="007957C5" w:rsidRDefault="007E67CA" w:rsidP="0032245A">
      <w:pPr>
        <w:suppressAutoHyphens/>
        <w:jc w:val="both"/>
        <w:rPr>
          <w:rFonts w:ascii="Univers (W1)" w:hAnsi="Univers (W1)"/>
        </w:rPr>
      </w:pPr>
      <w:r>
        <w:rPr>
          <w:rFonts w:ascii="Univers (W1)" w:hAnsi="Univers (W1)"/>
        </w:rPr>
        <w:tab/>
        <w:t>All meetings of the Board shall comply with the Utah Open and Public Meetings Act</w:t>
      </w:r>
      <w:r w:rsidR="00A10B3F">
        <w:rPr>
          <w:rFonts w:ascii="Univers (W1)" w:hAnsi="Univers (W1)"/>
        </w:rPr>
        <w:t>,</w:t>
      </w:r>
      <w:r>
        <w:rPr>
          <w:rFonts w:ascii="Univers (W1)" w:hAnsi="Univers (W1)"/>
        </w:rPr>
        <w:t xml:space="preserve"> Utah Code 52-4.  A simple majority of the Board will constitute a quorum.</w:t>
      </w:r>
    </w:p>
    <w:p w14:paraId="05E7B1CC" w14:textId="77777777" w:rsidR="007E67CA" w:rsidRPr="007957C5" w:rsidRDefault="007E67CA" w:rsidP="0032245A">
      <w:pPr>
        <w:suppressAutoHyphens/>
        <w:jc w:val="both"/>
        <w:rPr>
          <w:rFonts w:ascii="Univers (W1)" w:hAnsi="Univers (W1)"/>
        </w:rPr>
      </w:pPr>
    </w:p>
    <w:p w14:paraId="249C90B7" w14:textId="59885709" w:rsidR="007E67CA" w:rsidRPr="00225558" w:rsidRDefault="007957C5" w:rsidP="007957C5">
      <w:pPr>
        <w:pStyle w:val="ListParagraph"/>
        <w:suppressAutoHyphens/>
        <w:ind w:hanging="720"/>
        <w:jc w:val="both"/>
        <w:rPr>
          <w:rFonts w:ascii="Univers (W1)" w:hAnsi="Univers (W1)"/>
        </w:rPr>
      </w:pPr>
      <w:r w:rsidRPr="007957C5">
        <w:rPr>
          <w:rFonts w:ascii="Univers (W1)" w:hAnsi="Univers (W1)"/>
          <w:bCs/>
        </w:rPr>
        <w:t>A</w:t>
      </w:r>
      <w:r>
        <w:rPr>
          <w:rFonts w:ascii="Univers (W1)" w:hAnsi="Univers (W1)"/>
          <w:bCs/>
        </w:rPr>
        <w:t>.</w:t>
      </w:r>
      <w:r>
        <w:rPr>
          <w:rFonts w:ascii="Univers (W1)" w:hAnsi="Univers (W1)"/>
          <w:b/>
        </w:rPr>
        <w:tab/>
      </w:r>
      <w:r w:rsidR="007E67CA" w:rsidRPr="00225558">
        <w:rPr>
          <w:rFonts w:ascii="Univers (W1)" w:hAnsi="Univers (W1)"/>
          <w:b/>
        </w:rPr>
        <w:t>Regular</w:t>
      </w:r>
      <w:r w:rsidR="000A70D7" w:rsidRPr="00225558">
        <w:rPr>
          <w:rFonts w:ascii="Univers (W1)" w:hAnsi="Univers (W1)"/>
          <w:b/>
        </w:rPr>
        <w:t>ly-</w:t>
      </w:r>
      <w:r w:rsidR="007E67CA" w:rsidRPr="00225558">
        <w:rPr>
          <w:rFonts w:ascii="Univers (W1)" w:hAnsi="Univers (W1)"/>
          <w:b/>
        </w:rPr>
        <w:t>Scheduled Monthly Meetings:</w:t>
      </w:r>
      <w:r w:rsidR="007E67CA" w:rsidRPr="00225558">
        <w:rPr>
          <w:rFonts w:ascii="Univers (W1)" w:hAnsi="Univers (W1)"/>
        </w:rPr>
        <w:t xml:space="preserve">  The Board shall hold a Board Meeting on the </w:t>
      </w:r>
      <w:r w:rsidR="00A0558C" w:rsidRPr="00225558">
        <w:rPr>
          <w:rFonts w:ascii="Univers (W1)" w:hAnsi="Univers (W1)"/>
        </w:rPr>
        <w:t xml:space="preserve">third </w:t>
      </w:r>
      <w:r w:rsidR="007E67CA" w:rsidRPr="00225558">
        <w:rPr>
          <w:rFonts w:ascii="Univers (W1)" w:hAnsi="Univers (W1)"/>
        </w:rPr>
        <w:t>Thursday of each month, at 12:</w:t>
      </w:r>
      <w:r w:rsidR="00A10B3F" w:rsidRPr="00225558">
        <w:rPr>
          <w:rFonts w:ascii="Univers (W1)" w:hAnsi="Univers (W1)"/>
        </w:rPr>
        <w:t xml:space="preserve">30 </w:t>
      </w:r>
      <w:r w:rsidR="007E67CA" w:rsidRPr="00225558">
        <w:rPr>
          <w:rFonts w:ascii="Univers (W1)" w:hAnsi="Univers (W1)"/>
        </w:rPr>
        <w:t>p.m., at the District office (unless another time and place is advertised). The June and December regular</w:t>
      </w:r>
      <w:r w:rsidR="000E51CC" w:rsidRPr="00225558">
        <w:rPr>
          <w:rFonts w:ascii="Univers (W1)" w:hAnsi="Univers (W1)"/>
        </w:rPr>
        <w:t>ly-</w:t>
      </w:r>
      <w:r w:rsidR="007E67CA" w:rsidRPr="00225558">
        <w:rPr>
          <w:rFonts w:ascii="Univers (W1)" w:hAnsi="Univers (W1)"/>
        </w:rPr>
        <w:t xml:space="preserve"> scheduled meetings are </w:t>
      </w:r>
      <w:r w:rsidR="007E7DD6" w:rsidRPr="00225558">
        <w:rPr>
          <w:rFonts w:ascii="Univers (W1)" w:hAnsi="Univers (W1)"/>
        </w:rPr>
        <w:t xml:space="preserve">generally </w:t>
      </w:r>
      <w:r w:rsidR="007E67CA" w:rsidRPr="00225558">
        <w:rPr>
          <w:rFonts w:ascii="Univers (W1)" w:hAnsi="Univers (W1)"/>
        </w:rPr>
        <w:t xml:space="preserve">held </w:t>
      </w:r>
      <w:r w:rsidR="00C40DBD" w:rsidRPr="00225558">
        <w:rPr>
          <w:rFonts w:ascii="Univers (W1)" w:hAnsi="Univers (W1)"/>
        </w:rPr>
        <w:t xml:space="preserve">before </w:t>
      </w:r>
      <w:r w:rsidR="007E67CA" w:rsidRPr="00225558">
        <w:rPr>
          <w:rFonts w:ascii="Univers (W1)" w:hAnsi="Univers (W1)"/>
        </w:rPr>
        <w:t>public hearings</w:t>
      </w:r>
      <w:r w:rsidR="00C0203B" w:rsidRPr="00225558">
        <w:rPr>
          <w:rFonts w:ascii="Univers (W1)" w:hAnsi="Univers (W1)"/>
        </w:rPr>
        <w:t>, which are held at 6:00 p.m. A</w:t>
      </w:r>
      <w:r w:rsidR="0078373D" w:rsidRPr="00225558">
        <w:rPr>
          <w:rFonts w:ascii="Univers (W1)" w:hAnsi="Univers (W1)"/>
        </w:rPr>
        <w:t xml:space="preserve"> </w:t>
      </w:r>
      <w:r w:rsidR="00C0203B" w:rsidRPr="00225558">
        <w:rPr>
          <w:rFonts w:ascii="Univers (W1)" w:hAnsi="Univers (W1)"/>
        </w:rPr>
        <w:t xml:space="preserve">Board Calendar will be </w:t>
      </w:r>
      <w:r w:rsidR="0078373D" w:rsidRPr="00225558">
        <w:rPr>
          <w:rFonts w:ascii="Univers (W1)" w:hAnsi="Univers (W1)"/>
        </w:rPr>
        <w:t xml:space="preserve">posted on the Utah Public Notice Website annually and updated as needed. </w:t>
      </w:r>
    </w:p>
    <w:p w14:paraId="25687966" w14:textId="77777777" w:rsidR="007E67CA" w:rsidRDefault="007E67CA" w:rsidP="0032245A">
      <w:pPr>
        <w:suppressAutoHyphens/>
        <w:jc w:val="both"/>
        <w:rPr>
          <w:rFonts w:ascii="Univers (W1)" w:hAnsi="Univers (W1)"/>
        </w:rPr>
      </w:pPr>
    </w:p>
    <w:p w14:paraId="34060B62" w14:textId="2F4FD772" w:rsidR="007E67CA" w:rsidRDefault="007E67CA" w:rsidP="0032245A">
      <w:pPr>
        <w:pStyle w:val="BodyTextIndent3"/>
        <w:numPr>
          <w:ilvl w:val="0"/>
          <w:numId w:val="12"/>
        </w:numPr>
        <w:tabs>
          <w:tab w:val="clear" w:pos="-720"/>
          <w:tab w:val="clear" w:pos="0"/>
        </w:tabs>
      </w:pPr>
      <w:r>
        <w:t>An agenda shall be prepared and distributed to the Board prior to the meeting.</w:t>
      </w:r>
    </w:p>
    <w:p w14:paraId="66EF7375" w14:textId="77777777" w:rsidR="007E67CA" w:rsidRDefault="007E67CA" w:rsidP="0032245A">
      <w:pPr>
        <w:suppressAutoHyphens/>
        <w:ind w:hanging="720"/>
        <w:jc w:val="both"/>
        <w:rPr>
          <w:rFonts w:ascii="Univers (W1)" w:hAnsi="Univers (W1)"/>
        </w:rPr>
      </w:pPr>
    </w:p>
    <w:p w14:paraId="0B2D4CF0" w14:textId="7D11BD9C" w:rsidR="001B7A76" w:rsidRPr="001B7A76" w:rsidRDefault="007E67CA" w:rsidP="0032245A">
      <w:pPr>
        <w:numPr>
          <w:ilvl w:val="0"/>
          <w:numId w:val="12"/>
        </w:numPr>
        <w:suppressAutoHyphens/>
        <w:jc w:val="both"/>
        <w:rPr>
          <w:rFonts w:ascii="Univers (W1)" w:hAnsi="Univers (W1)"/>
        </w:rPr>
      </w:pPr>
      <w:r>
        <w:rPr>
          <w:rFonts w:ascii="Univers (W1)" w:hAnsi="Univers (W1)"/>
        </w:rPr>
        <w:t xml:space="preserve">Monthly </w:t>
      </w:r>
      <w:r w:rsidR="000E51CC">
        <w:rPr>
          <w:rFonts w:ascii="Univers (W1)" w:hAnsi="Univers (W1)"/>
        </w:rPr>
        <w:t>m</w:t>
      </w:r>
      <w:r>
        <w:rPr>
          <w:rFonts w:ascii="Univers (W1)" w:hAnsi="Univers (W1)"/>
        </w:rPr>
        <w:t>eetings shall be held for the purpose of approving bills for payment, administering fiscal requirements, setting of policy</w:t>
      </w:r>
      <w:r w:rsidR="000E51CC">
        <w:rPr>
          <w:rFonts w:ascii="Univers (W1)" w:hAnsi="Univers (W1)"/>
        </w:rPr>
        <w:t>,</w:t>
      </w:r>
      <w:r>
        <w:rPr>
          <w:rFonts w:ascii="Univers (W1)" w:hAnsi="Univers (W1)"/>
        </w:rPr>
        <w:t xml:space="preserve"> and to communicate with the </w:t>
      </w:r>
      <w:r w:rsidR="000E51CC">
        <w:rPr>
          <w:rFonts w:ascii="Univers (W1)" w:hAnsi="Univers (W1)"/>
        </w:rPr>
        <w:t>Executive Director</w:t>
      </w:r>
      <w:r w:rsidR="00921EFA">
        <w:rPr>
          <w:rFonts w:ascii="Univers (W1)" w:hAnsi="Univers (W1)"/>
        </w:rPr>
        <w:t xml:space="preserve"> </w:t>
      </w:r>
      <w:r>
        <w:rPr>
          <w:rFonts w:ascii="Univers (W1)" w:hAnsi="Univers (W1)"/>
        </w:rPr>
        <w:t xml:space="preserve">as to field activities, personnel management, </w:t>
      </w:r>
      <w:r w:rsidR="00A957D8">
        <w:rPr>
          <w:rFonts w:ascii="Univers (W1)" w:hAnsi="Univers (W1)"/>
        </w:rPr>
        <w:t>and operational</w:t>
      </w:r>
      <w:r>
        <w:rPr>
          <w:rFonts w:ascii="Univers (W1)" w:hAnsi="Univers (W1)"/>
        </w:rPr>
        <w:t xml:space="preserve"> needs for prudent long-term District planning.</w:t>
      </w:r>
    </w:p>
    <w:p w14:paraId="63ED4935" w14:textId="77777777" w:rsidR="007E67CA" w:rsidRDefault="007E67CA" w:rsidP="0032245A">
      <w:pPr>
        <w:suppressAutoHyphens/>
        <w:jc w:val="both"/>
        <w:rPr>
          <w:rFonts w:ascii="Univers (W1)" w:hAnsi="Univers (W1)"/>
        </w:rPr>
      </w:pPr>
    </w:p>
    <w:p w14:paraId="211E7509" w14:textId="3A3756EE" w:rsidR="00022A00" w:rsidRDefault="001B7A76" w:rsidP="0032245A">
      <w:pPr>
        <w:suppressAutoHyphens/>
        <w:ind w:left="1092"/>
        <w:jc w:val="both"/>
        <w:rPr>
          <w:rFonts w:ascii="Univers (W1)" w:hAnsi="Univers (W1)"/>
        </w:rPr>
      </w:pPr>
      <w:r>
        <w:rPr>
          <w:rFonts w:ascii="Univers (W1)" w:hAnsi="Univers (W1)"/>
        </w:rPr>
        <w:t xml:space="preserve">Since the monthly meetings are held during </w:t>
      </w:r>
      <w:r w:rsidR="00B33F49">
        <w:rPr>
          <w:rFonts w:ascii="Univers (W1)" w:hAnsi="Univers (W1)"/>
        </w:rPr>
        <w:t xml:space="preserve">meal </w:t>
      </w:r>
      <w:r>
        <w:rPr>
          <w:rFonts w:ascii="Univers (W1)" w:hAnsi="Univers (W1)"/>
        </w:rPr>
        <w:t xml:space="preserve">time, a </w:t>
      </w:r>
      <w:r w:rsidR="00B33F49">
        <w:rPr>
          <w:rFonts w:ascii="Univers (W1)" w:hAnsi="Univers (W1)"/>
        </w:rPr>
        <w:t xml:space="preserve">light </w:t>
      </w:r>
      <w:r w:rsidR="00CD4C7A">
        <w:rPr>
          <w:rFonts w:ascii="Univers (W1)" w:hAnsi="Univers (W1)"/>
        </w:rPr>
        <w:t>meal</w:t>
      </w:r>
      <w:r>
        <w:rPr>
          <w:rFonts w:ascii="Univers (W1)" w:hAnsi="Univers (W1)"/>
        </w:rPr>
        <w:t xml:space="preserve"> will be furnished to Trustees and staff attending the meetings. </w:t>
      </w:r>
      <w:r>
        <w:rPr>
          <w:rFonts w:ascii="Arial" w:hAnsi="Arial" w:cs="Arial"/>
        </w:rPr>
        <w:t xml:space="preserve">This practice allows members of the Board who are taking time out of their daily schedule to eat during the meeting and not lose additional time from their </w:t>
      </w:r>
      <w:r w:rsidR="000A70D7">
        <w:rPr>
          <w:rFonts w:ascii="Arial" w:hAnsi="Arial" w:cs="Arial"/>
        </w:rPr>
        <w:t xml:space="preserve">daily responsibilities. </w:t>
      </w:r>
      <w:r w:rsidR="007E7DD6">
        <w:rPr>
          <w:rFonts w:ascii="Arial" w:hAnsi="Arial" w:cs="Arial"/>
        </w:rPr>
        <w:t xml:space="preserve"> </w:t>
      </w:r>
      <w:r>
        <w:rPr>
          <w:rFonts w:ascii="Arial" w:hAnsi="Arial" w:cs="Arial"/>
        </w:rPr>
        <w:t xml:space="preserve"> </w:t>
      </w:r>
    </w:p>
    <w:p w14:paraId="287C9AA2" w14:textId="77777777" w:rsidR="00022A00" w:rsidRDefault="00022A00" w:rsidP="0032245A">
      <w:pPr>
        <w:suppressAutoHyphens/>
        <w:ind w:left="1092"/>
        <w:jc w:val="both"/>
        <w:rPr>
          <w:rFonts w:ascii="Univers (W1)" w:hAnsi="Univers (W1)"/>
        </w:rPr>
      </w:pPr>
    </w:p>
    <w:p w14:paraId="4F4513D0" w14:textId="7B145A63" w:rsidR="007E67CA" w:rsidRPr="00225558" w:rsidRDefault="007957C5" w:rsidP="007957C5">
      <w:pPr>
        <w:pStyle w:val="ListParagraph"/>
        <w:suppressAutoHyphens/>
        <w:ind w:hanging="720"/>
        <w:jc w:val="both"/>
        <w:rPr>
          <w:rFonts w:ascii="Univers (W1)" w:hAnsi="Univers (W1)"/>
        </w:rPr>
      </w:pPr>
      <w:r>
        <w:rPr>
          <w:rFonts w:ascii="Univers (W1)" w:hAnsi="Univers (W1)"/>
          <w:bCs/>
        </w:rPr>
        <w:t>B.</w:t>
      </w:r>
      <w:r>
        <w:rPr>
          <w:rFonts w:ascii="Univers (W1)" w:hAnsi="Univers (W1)"/>
          <w:bCs/>
        </w:rPr>
        <w:tab/>
      </w:r>
      <w:r w:rsidR="007E67CA" w:rsidRPr="00225558">
        <w:rPr>
          <w:rFonts w:ascii="Univers (W1)" w:hAnsi="Univers (W1)"/>
          <w:b/>
        </w:rPr>
        <w:t>Public Hearings:</w:t>
      </w:r>
      <w:r w:rsidR="007E67CA" w:rsidRPr="00225558">
        <w:rPr>
          <w:rFonts w:ascii="Univers (W1)" w:hAnsi="Univers (W1)"/>
        </w:rPr>
        <w:t xml:space="preserve">  Public hearings shall be held as required</w:t>
      </w:r>
      <w:r w:rsidR="005B43D6" w:rsidRPr="00225558">
        <w:rPr>
          <w:rFonts w:ascii="Univers (W1)" w:hAnsi="Univers (W1)"/>
        </w:rPr>
        <w:t>,</w:t>
      </w:r>
      <w:r w:rsidR="007E67CA" w:rsidRPr="00225558">
        <w:rPr>
          <w:rFonts w:ascii="Univers (W1)" w:hAnsi="Univers (W1)"/>
        </w:rPr>
        <w:t xml:space="preserve"> </w:t>
      </w:r>
      <w:r w:rsidR="00F45276" w:rsidRPr="00225558">
        <w:rPr>
          <w:rFonts w:ascii="Univers (W1)" w:hAnsi="Univers (W1)"/>
        </w:rPr>
        <w:t>complying with</w:t>
      </w:r>
      <w:r w:rsidR="007E67CA" w:rsidRPr="00225558">
        <w:rPr>
          <w:rFonts w:ascii="Univers (W1)" w:hAnsi="Univers (W1)"/>
        </w:rPr>
        <w:t xml:space="preserve"> Utah Code </w:t>
      </w:r>
      <w:r w:rsidR="00F75B52" w:rsidRPr="00225558">
        <w:rPr>
          <w:rFonts w:ascii="Univers (W1)" w:hAnsi="Univers (W1)"/>
        </w:rPr>
        <w:t>17B-1-</w:t>
      </w:r>
      <w:r w:rsidR="005F3FAE" w:rsidRPr="00225558">
        <w:rPr>
          <w:rFonts w:ascii="Univers (W1)" w:hAnsi="Univers (W1)"/>
        </w:rPr>
        <w:t>210, -</w:t>
      </w:r>
      <w:r w:rsidR="00F75B52" w:rsidRPr="00225558">
        <w:rPr>
          <w:rFonts w:ascii="Univers (W1)" w:hAnsi="Univers (W1)"/>
        </w:rPr>
        <w:t>627</w:t>
      </w:r>
      <w:r w:rsidR="005F3FAE" w:rsidRPr="00225558">
        <w:rPr>
          <w:rFonts w:ascii="Univers (W1)" w:hAnsi="Univers (W1)"/>
        </w:rPr>
        <w:t>,</w:t>
      </w:r>
      <w:r w:rsidR="00F75B52" w:rsidRPr="00225558">
        <w:rPr>
          <w:rFonts w:ascii="Univers (W1)" w:hAnsi="Univers (W1)"/>
        </w:rPr>
        <w:t xml:space="preserve"> -643, and 59-2-919</w:t>
      </w:r>
      <w:r w:rsidR="007E67CA" w:rsidRPr="00225558">
        <w:rPr>
          <w:rFonts w:ascii="Univers (W1)" w:hAnsi="Univers (W1)"/>
        </w:rPr>
        <w:t>.</w:t>
      </w:r>
    </w:p>
    <w:p w14:paraId="28160009" w14:textId="77777777" w:rsidR="007E67CA" w:rsidRDefault="007E67CA" w:rsidP="0032245A">
      <w:pPr>
        <w:tabs>
          <w:tab w:val="num" w:pos="1080"/>
        </w:tabs>
        <w:suppressAutoHyphens/>
        <w:ind w:left="720" w:hanging="720"/>
        <w:jc w:val="both"/>
        <w:rPr>
          <w:rFonts w:ascii="Univers (W1)" w:hAnsi="Univers (W1)"/>
          <w:b/>
        </w:rPr>
      </w:pPr>
    </w:p>
    <w:p w14:paraId="6F0C1B34" w14:textId="1F2A10C7" w:rsidR="007E67CA" w:rsidRDefault="007E67CA" w:rsidP="0032245A">
      <w:pPr>
        <w:numPr>
          <w:ilvl w:val="0"/>
          <w:numId w:val="10"/>
        </w:numPr>
        <w:tabs>
          <w:tab w:val="clear" w:pos="360"/>
          <w:tab w:val="num" w:pos="1080"/>
        </w:tabs>
        <w:suppressAutoHyphens/>
        <w:ind w:left="1080"/>
        <w:jc w:val="both"/>
        <w:rPr>
          <w:rFonts w:ascii="Univers (W1)" w:hAnsi="Univers (W1)"/>
        </w:rPr>
      </w:pPr>
      <w:r>
        <w:rPr>
          <w:rFonts w:ascii="Univers (W1)" w:hAnsi="Univers (W1)"/>
        </w:rPr>
        <w:t xml:space="preserve">Public Hearings will be held </w:t>
      </w:r>
      <w:r w:rsidR="005B43D6">
        <w:rPr>
          <w:rFonts w:ascii="Univers (W1)" w:hAnsi="Univers (W1)"/>
        </w:rPr>
        <w:t xml:space="preserve">at or </w:t>
      </w:r>
      <w:r>
        <w:rPr>
          <w:rFonts w:ascii="Univers (W1)" w:hAnsi="Univers (W1)"/>
        </w:rPr>
        <w:t xml:space="preserve">after 6:00 </w:t>
      </w:r>
      <w:r w:rsidR="006344AC">
        <w:rPr>
          <w:rFonts w:ascii="Univers (W1)" w:hAnsi="Univers (W1)"/>
        </w:rPr>
        <w:t>p</w:t>
      </w:r>
      <w:r w:rsidR="005B43D6">
        <w:rPr>
          <w:rFonts w:ascii="Univers (W1)" w:hAnsi="Univers (W1)"/>
        </w:rPr>
        <w:t>.</w:t>
      </w:r>
      <w:r w:rsidR="006344AC">
        <w:rPr>
          <w:rFonts w:ascii="Univers (W1)" w:hAnsi="Univers (W1)"/>
        </w:rPr>
        <w:t>m</w:t>
      </w:r>
      <w:r>
        <w:rPr>
          <w:rFonts w:ascii="Univers (W1)" w:hAnsi="Univers (W1)"/>
        </w:rPr>
        <w:t>.</w:t>
      </w:r>
    </w:p>
    <w:p w14:paraId="3E7C9419" w14:textId="77777777" w:rsidR="007E67CA" w:rsidRDefault="007E67CA" w:rsidP="0032245A">
      <w:pPr>
        <w:suppressAutoHyphens/>
        <w:jc w:val="both"/>
        <w:rPr>
          <w:rFonts w:ascii="Univers (W1)" w:hAnsi="Univers (W1)"/>
        </w:rPr>
      </w:pPr>
    </w:p>
    <w:p w14:paraId="4C4A66D0" w14:textId="2BD26235" w:rsidR="007E67CA" w:rsidRDefault="007E67CA" w:rsidP="0032245A">
      <w:pPr>
        <w:numPr>
          <w:ilvl w:val="0"/>
          <w:numId w:val="10"/>
        </w:numPr>
        <w:tabs>
          <w:tab w:val="clear" w:pos="360"/>
          <w:tab w:val="num" w:pos="1080"/>
        </w:tabs>
        <w:suppressAutoHyphens/>
        <w:ind w:left="1080"/>
        <w:jc w:val="both"/>
        <w:rPr>
          <w:rFonts w:ascii="Univers (W1)" w:hAnsi="Univers (W1)"/>
        </w:rPr>
      </w:pPr>
      <w:r>
        <w:rPr>
          <w:rFonts w:ascii="Univers (W1)" w:hAnsi="Univers (W1)"/>
        </w:rPr>
        <w:t>Regular</w:t>
      </w:r>
      <w:r w:rsidR="005B43D6">
        <w:rPr>
          <w:rFonts w:ascii="Univers (W1)" w:hAnsi="Univers (W1)"/>
        </w:rPr>
        <w:t>ly-</w:t>
      </w:r>
      <w:r>
        <w:rPr>
          <w:rFonts w:ascii="Univers (W1)" w:hAnsi="Univers (W1)"/>
        </w:rPr>
        <w:t xml:space="preserve">Scheduled Monthly Meetings generally </w:t>
      </w:r>
      <w:r w:rsidR="00BB707E">
        <w:rPr>
          <w:rFonts w:ascii="Univers (W1)" w:hAnsi="Univers (W1)"/>
        </w:rPr>
        <w:t xml:space="preserve">precede </w:t>
      </w:r>
      <w:r>
        <w:rPr>
          <w:rFonts w:ascii="Univers (W1)" w:hAnsi="Univers (W1)"/>
        </w:rPr>
        <w:t xml:space="preserve">Public </w:t>
      </w:r>
      <w:r w:rsidR="00106DDE">
        <w:rPr>
          <w:rFonts w:ascii="Univers (W1)" w:hAnsi="Univers (W1)"/>
        </w:rPr>
        <w:t>H</w:t>
      </w:r>
      <w:r>
        <w:rPr>
          <w:rFonts w:ascii="Univers (W1)" w:hAnsi="Univers (W1)"/>
        </w:rPr>
        <w:t>earings in June and December.</w:t>
      </w:r>
    </w:p>
    <w:p w14:paraId="5D570A55" w14:textId="77777777" w:rsidR="007E67CA" w:rsidRDefault="007E67CA" w:rsidP="0032245A">
      <w:pPr>
        <w:suppressAutoHyphens/>
        <w:jc w:val="both"/>
        <w:rPr>
          <w:rFonts w:ascii="Univers (W1)" w:hAnsi="Univers (W1)"/>
        </w:rPr>
      </w:pPr>
    </w:p>
    <w:p w14:paraId="6F3457BC" w14:textId="7F43E89C" w:rsidR="007E67CA" w:rsidRPr="005E2811" w:rsidRDefault="007E67CA" w:rsidP="007957C5">
      <w:pPr>
        <w:pStyle w:val="ListParagraph"/>
        <w:numPr>
          <w:ilvl w:val="0"/>
          <w:numId w:val="27"/>
        </w:numPr>
        <w:suppressAutoHyphens/>
        <w:ind w:hanging="720"/>
        <w:jc w:val="both"/>
        <w:rPr>
          <w:rFonts w:ascii="Univers (W1)" w:hAnsi="Univers (W1)"/>
          <w:b/>
          <w:bCs/>
        </w:rPr>
      </w:pPr>
      <w:r w:rsidRPr="00225558">
        <w:rPr>
          <w:rFonts w:ascii="Univers (W1)" w:hAnsi="Univers (W1)"/>
          <w:b/>
        </w:rPr>
        <w:t>Closed Meetings:</w:t>
      </w:r>
      <w:r w:rsidRPr="00225558">
        <w:rPr>
          <w:rFonts w:ascii="Univers (W1)" w:hAnsi="Univers (W1)"/>
        </w:rPr>
        <w:t xml:space="preserve">  </w:t>
      </w:r>
      <w:r w:rsidR="00F37329" w:rsidRPr="00225558">
        <w:rPr>
          <w:rFonts w:ascii="Univers (W1)" w:hAnsi="Univers (W1)"/>
        </w:rPr>
        <w:t>A closed meeting m</w:t>
      </w:r>
      <w:r w:rsidRPr="00225558">
        <w:rPr>
          <w:rFonts w:ascii="Univers (W1)" w:hAnsi="Univers (W1)"/>
        </w:rPr>
        <w:t xml:space="preserve">ay be held under </w:t>
      </w:r>
      <w:r w:rsidR="00F37329" w:rsidRPr="00225558">
        <w:rPr>
          <w:rFonts w:ascii="Univers (W1)" w:hAnsi="Univers (W1)"/>
        </w:rPr>
        <w:t xml:space="preserve">the </w:t>
      </w:r>
      <w:r w:rsidRPr="00225558">
        <w:rPr>
          <w:rFonts w:ascii="Univers (W1)" w:hAnsi="Univers (W1)"/>
        </w:rPr>
        <w:t xml:space="preserve">provisions of Utah Code </w:t>
      </w:r>
      <w:r w:rsidR="00F37329" w:rsidRPr="00225558">
        <w:rPr>
          <w:rFonts w:ascii="Univers (W1)" w:hAnsi="Univers (W1)"/>
        </w:rPr>
        <w:t xml:space="preserve">sections </w:t>
      </w:r>
      <w:r w:rsidRPr="00225558">
        <w:rPr>
          <w:rFonts w:ascii="Univers (W1)" w:hAnsi="Univers (W1)"/>
        </w:rPr>
        <w:t>52-4-</w:t>
      </w:r>
      <w:r w:rsidR="00F36E50" w:rsidRPr="00225558">
        <w:rPr>
          <w:rFonts w:ascii="Univers (W1)" w:hAnsi="Univers (W1)"/>
        </w:rPr>
        <w:t>20</w:t>
      </w:r>
      <w:r w:rsidR="00F37329" w:rsidRPr="00225558">
        <w:rPr>
          <w:rFonts w:ascii="Univers (W1)" w:hAnsi="Univers (W1)"/>
        </w:rPr>
        <w:t xml:space="preserve">4 </w:t>
      </w:r>
      <w:r w:rsidR="00A0558C" w:rsidRPr="00225558">
        <w:rPr>
          <w:rFonts w:ascii="Univers (W1)" w:hAnsi="Univers (W1)"/>
        </w:rPr>
        <w:t>through</w:t>
      </w:r>
      <w:r w:rsidR="0075519B" w:rsidRPr="00225558">
        <w:rPr>
          <w:rFonts w:ascii="Univers (W1)" w:hAnsi="Univers (W1)"/>
        </w:rPr>
        <w:t xml:space="preserve"> </w:t>
      </w:r>
      <w:r w:rsidR="00F37329" w:rsidRPr="00225558">
        <w:rPr>
          <w:rFonts w:ascii="Univers (W1)" w:hAnsi="Univers (W1)"/>
        </w:rPr>
        <w:t>52-4-</w:t>
      </w:r>
      <w:r w:rsidR="00DC4ECF" w:rsidRPr="00225558">
        <w:rPr>
          <w:rFonts w:ascii="Univers (W1)" w:hAnsi="Univers (W1)"/>
        </w:rPr>
        <w:t>20</w:t>
      </w:r>
      <w:r w:rsidR="00F37329" w:rsidRPr="00225558">
        <w:rPr>
          <w:rFonts w:ascii="Univers (W1)" w:hAnsi="Univers (W1)"/>
        </w:rPr>
        <w:t>6</w:t>
      </w:r>
      <w:r w:rsidRPr="00225558">
        <w:rPr>
          <w:rFonts w:ascii="Univers (W1)" w:hAnsi="Univers (W1)"/>
        </w:rPr>
        <w:t xml:space="preserve"> for purposes of discussin</w:t>
      </w:r>
      <w:r w:rsidR="004136DE" w:rsidRPr="00225558">
        <w:rPr>
          <w:rFonts w:ascii="Univers (W1)" w:hAnsi="Univers (W1)"/>
        </w:rPr>
        <w:t>g</w:t>
      </w:r>
      <w:r w:rsidRPr="00225558">
        <w:rPr>
          <w:rFonts w:ascii="Univers (W1)" w:hAnsi="Univers (W1)"/>
        </w:rPr>
        <w:t xml:space="preserve"> </w:t>
      </w:r>
      <w:r w:rsidR="004136DE" w:rsidRPr="00225558">
        <w:rPr>
          <w:rFonts w:ascii="Univers (W1)" w:hAnsi="Univers (W1)"/>
        </w:rPr>
        <w:t>any subject identified in Utah Code section 52-4-205.</w:t>
      </w:r>
    </w:p>
    <w:p w14:paraId="4616C6FA" w14:textId="77777777" w:rsidR="007E67CA" w:rsidRPr="005E2811" w:rsidRDefault="007E67CA" w:rsidP="0032245A">
      <w:pPr>
        <w:suppressAutoHyphens/>
        <w:ind w:left="1440" w:hanging="1440"/>
        <w:jc w:val="both"/>
        <w:rPr>
          <w:rFonts w:ascii="Univers (W1)" w:hAnsi="Univers (W1)"/>
          <w:b/>
          <w:bCs/>
        </w:rPr>
      </w:pPr>
    </w:p>
    <w:p w14:paraId="72DC2C13" w14:textId="46EFCA33" w:rsidR="007E67CA" w:rsidRPr="00003C81" w:rsidRDefault="007E67CA" w:rsidP="007957C5">
      <w:pPr>
        <w:pStyle w:val="ListParagraph"/>
        <w:numPr>
          <w:ilvl w:val="0"/>
          <w:numId w:val="27"/>
        </w:numPr>
        <w:suppressAutoHyphens/>
        <w:ind w:hanging="720"/>
        <w:jc w:val="both"/>
        <w:rPr>
          <w:rFonts w:ascii="Univers (W1)" w:hAnsi="Univers (W1)"/>
        </w:rPr>
      </w:pPr>
      <w:r w:rsidRPr="00003C81">
        <w:rPr>
          <w:rFonts w:ascii="Univers (W1)" w:hAnsi="Univers (W1)"/>
          <w:b/>
          <w:bCs/>
        </w:rPr>
        <w:t>Emergency Meetings</w:t>
      </w:r>
      <w:r w:rsidRPr="00003C81">
        <w:rPr>
          <w:rFonts w:ascii="Univers (W1)" w:hAnsi="Univers (W1)"/>
          <w:b/>
        </w:rPr>
        <w:t>:</w:t>
      </w:r>
      <w:r w:rsidRPr="00003C81">
        <w:rPr>
          <w:rFonts w:ascii="Univers (W1)" w:hAnsi="Univers (W1)"/>
        </w:rPr>
        <w:t xml:space="preserve">  The Board may hold emergency meetings without the usual notice requirements when</w:t>
      </w:r>
      <w:r w:rsidR="000E51CC" w:rsidRPr="00003C81">
        <w:rPr>
          <w:rFonts w:ascii="Univers (W1)" w:hAnsi="Univers (W1)"/>
        </w:rPr>
        <w:t>,</w:t>
      </w:r>
      <w:r w:rsidRPr="00003C81">
        <w:rPr>
          <w:rFonts w:ascii="Univers (W1)" w:hAnsi="Univers (W1)"/>
        </w:rPr>
        <w:t xml:space="preserve"> because of unforeseen circumstances</w:t>
      </w:r>
      <w:r w:rsidR="000E51CC" w:rsidRPr="00003C81">
        <w:rPr>
          <w:rFonts w:ascii="Univers (W1)" w:hAnsi="Univers (W1)"/>
        </w:rPr>
        <w:t>,</w:t>
      </w:r>
      <w:r w:rsidRPr="00003C81">
        <w:rPr>
          <w:rFonts w:ascii="Univers (W1)" w:hAnsi="Univers (W1)"/>
        </w:rPr>
        <w:t xml:space="preserve"> it is necessary to consider matters of an emergency or urgent nature.</w:t>
      </w:r>
    </w:p>
    <w:p w14:paraId="31809456" w14:textId="77777777" w:rsidR="00512A60" w:rsidRPr="005E2811" w:rsidRDefault="00512A60" w:rsidP="0032245A">
      <w:pPr>
        <w:suppressAutoHyphens/>
        <w:ind w:left="720" w:hanging="720"/>
        <w:jc w:val="both"/>
        <w:rPr>
          <w:rFonts w:ascii="Univers (W1)" w:hAnsi="Univers (W1)"/>
          <w:b/>
          <w:bCs/>
        </w:rPr>
      </w:pPr>
    </w:p>
    <w:p w14:paraId="57E4EFD4" w14:textId="08271B4E" w:rsidR="00534582" w:rsidRDefault="00534582" w:rsidP="0032245A">
      <w:pPr>
        <w:suppressAutoHyphens/>
        <w:ind w:left="720" w:hanging="720"/>
        <w:jc w:val="both"/>
        <w:rPr>
          <w:rFonts w:ascii="Univers (W1)" w:hAnsi="Univers (W1)"/>
        </w:rPr>
      </w:pPr>
      <w:r w:rsidRPr="007957C5">
        <w:rPr>
          <w:rFonts w:ascii="Univers (W1)" w:hAnsi="Univers (W1)"/>
        </w:rPr>
        <w:t>E.</w:t>
      </w:r>
      <w:r w:rsidRPr="005E2811">
        <w:rPr>
          <w:rFonts w:ascii="Univers (W1)" w:hAnsi="Univers (W1)"/>
          <w:b/>
          <w:bCs/>
        </w:rPr>
        <w:t xml:space="preserve">  </w:t>
      </w:r>
      <w:r w:rsidR="00225558" w:rsidRPr="005E2811">
        <w:rPr>
          <w:rFonts w:ascii="Univers (W1)" w:hAnsi="Univers (W1)"/>
          <w:b/>
          <w:bCs/>
        </w:rPr>
        <w:t xml:space="preserve">     </w:t>
      </w:r>
      <w:r w:rsidRPr="005E2811">
        <w:rPr>
          <w:rFonts w:ascii="Univers (W1)" w:hAnsi="Univers (W1)"/>
          <w:b/>
          <w:bCs/>
        </w:rPr>
        <w:t>Electronic Meetings:</w:t>
      </w:r>
      <w:r>
        <w:rPr>
          <w:rFonts w:ascii="Univers (W1)" w:hAnsi="Univers (W1)"/>
        </w:rPr>
        <w:t xml:space="preserve"> </w:t>
      </w:r>
      <w:r w:rsidR="00566E31">
        <w:rPr>
          <w:rFonts w:ascii="Univers (W1)" w:hAnsi="Univers (W1)"/>
        </w:rPr>
        <w:t xml:space="preserve"> </w:t>
      </w:r>
      <w:r w:rsidR="004136DE">
        <w:rPr>
          <w:rFonts w:ascii="Univers (W1)" w:hAnsi="Univers (W1)"/>
        </w:rPr>
        <w:t xml:space="preserve">In accordance with Utah Code section 52-4-207, </w:t>
      </w:r>
      <w:r>
        <w:rPr>
          <w:rFonts w:ascii="Univers (W1)" w:hAnsi="Univers (W1)"/>
        </w:rPr>
        <w:t>member</w:t>
      </w:r>
      <w:r w:rsidR="00DF7C1E">
        <w:rPr>
          <w:rFonts w:ascii="Univers (W1)" w:hAnsi="Univers (W1)"/>
        </w:rPr>
        <w:t>s</w:t>
      </w:r>
      <w:r>
        <w:rPr>
          <w:rFonts w:ascii="Univers (W1)" w:hAnsi="Univers (W1)"/>
        </w:rPr>
        <w:t xml:space="preserve"> of the Board who </w:t>
      </w:r>
      <w:r w:rsidR="00DF7C1E">
        <w:rPr>
          <w:rFonts w:ascii="Univers (W1)" w:hAnsi="Univers (W1)"/>
        </w:rPr>
        <w:t xml:space="preserve">are </w:t>
      </w:r>
      <w:r>
        <w:rPr>
          <w:rFonts w:ascii="Univers (W1)" w:hAnsi="Univers (W1)"/>
        </w:rPr>
        <w:t>unable to be present at the place of a meeting or hearing can</w:t>
      </w:r>
      <w:r w:rsidR="000A3134">
        <w:rPr>
          <w:rFonts w:ascii="Univers (W1)" w:hAnsi="Univers (W1)"/>
        </w:rPr>
        <w:t>,</w:t>
      </w:r>
      <w:r>
        <w:rPr>
          <w:rFonts w:ascii="Univers (W1)" w:hAnsi="Univers (W1)"/>
        </w:rPr>
        <w:t xml:space="preserve"> through electronic means</w:t>
      </w:r>
      <w:r w:rsidR="000A3134">
        <w:rPr>
          <w:rFonts w:ascii="Univers (W1)" w:hAnsi="Univers (W1)"/>
        </w:rPr>
        <w:t>,</w:t>
      </w:r>
      <w:r>
        <w:rPr>
          <w:rFonts w:ascii="Univers (W1)" w:hAnsi="Univers (W1)"/>
        </w:rPr>
        <w:t xml:space="preserve"> participate in that meeting or hearing with all privileges as if physically present</w:t>
      </w:r>
      <w:r w:rsidR="00537669">
        <w:rPr>
          <w:rFonts w:ascii="Univers (W1)" w:hAnsi="Univers (W1)"/>
        </w:rPr>
        <w:t>,</w:t>
      </w:r>
      <w:r>
        <w:rPr>
          <w:rFonts w:ascii="Univers (W1)" w:hAnsi="Univers (W1)"/>
        </w:rPr>
        <w:t xml:space="preserve"> </w:t>
      </w:r>
      <w:r w:rsidR="00537669">
        <w:rPr>
          <w:rFonts w:ascii="Univers (W1)" w:hAnsi="Univers (W1)"/>
        </w:rPr>
        <w:t>i</w:t>
      </w:r>
      <w:r>
        <w:rPr>
          <w:rFonts w:ascii="Univers (W1)" w:hAnsi="Univers (W1)"/>
        </w:rPr>
        <w:t>f the following</w:t>
      </w:r>
      <w:r w:rsidR="000E51CC">
        <w:rPr>
          <w:rFonts w:ascii="Univers (W1)" w:hAnsi="Univers (W1)"/>
        </w:rPr>
        <w:t xml:space="preserve"> conditions</w:t>
      </w:r>
      <w:r>
        <w:rPr>
          <w:rFonts w:ascii="Univers (W1)" w:hAnsi="Univers (W1)"/>
        </w:rPr>
        <w:t xml:space="preserve"> are met:</w:t>
      </w:r>
    </w:p>
    <w:p w14:paraId="04D18A5C" w14:textId="77777777" w:rsidR="00534582" w:rsidRDefault="00534582" w:rsidP="0032245A">
      <w:pPr>
        <w:suppressAutoHyphens/>
        <w:ind w:left="720" w:hanging="720"/>
        <w:jc w:val="both"/>
        <w:rPr>
          <w:rFonts w:ascii="Univers (W1)" w:hAnsi="Univers (W1)"/>
        </w:rPr>
      </w:pPr>
    </w:p>
    <w:p w14:paraId="75B5A5F0" w14:textId="2C16C581" w:rsidR="00534582" w:rsidRDefault="00DF7C1E" w:rsidP="0032245A">
      <w:pPr>
        <w:numPr>
          <w:ilvl w:val="0"/>
          <w:numId w:val="18"/>
        </w:numPr>
        <w:suppressAutoHyphens/>
        <w:jc w:val="both"/>
        <w:rPr>
          <w:rFonts w:ascii="Univers (W1)" w:hAnsi="Univers (W1)"/>
        </w:rPr>
      </w:pPr>
      <w:r>
        <w:rPr>
          <w:rFonts w:ascii="Univers (W1)" w:hAnsi="Univers (W1)"/>
        </w:rPr>
        <w:t>The SLCMAD main office will serve as the anchor location for the public meeting</w:t>
      </w:r>
      <w:r w:rsidR="00534582">
        <w:rPr>
          <w:rFonts w:ascii="Univers (W1)" w:hAnsi="Univers (W1)"/>
        </w:rPr>
        <w:t>;</w:t>
      </w:r>
    </w:p>
    <w:p w14:paraId="54ABE312" w14:textId="77777777" w:rsidR="00DF7C1E" w:rsidRDefault="00DF7C1E" w:rsidP="0032245A">
      <w:pPr>
        <w:suppressAutoHyphens/>
        <w:ind w:left="1080"/>
        <w:jc w:val="both"/>
        <w:rPr>
          <w:rFonts w:ascii="Univers (W1)" w:hAnsi="Univers (W1)"/>
        </w:rPr>
      </w:pPr>
    </w:p>
    <w:p w14:paraId="6132FF2E" w14:textId="77777777" w:rsidR="00DF7C1E" w:rsidRDefault="00DF7C1E" w:rsidP="0032245A">
      <w:pPr>
        <w:numPr>
          <w:ilvl w:val="0"/>
          <w:numId w:val="18"/>
        </w:numPr>
        <w:suppressAutoHyphens/>
        <w:jc w:val="both"/>
        <w:rPr>
          <w:rFonts w:ascii="Univers (W1)" w:hAnsi="Univers (W1)"/>
        </w:rPr>
      </w:pPr>
      <w:r>
        <w:rPr>
          <w:rFonts w:ascii="Univers (W1)" w:hAnsi="Univers (W1)"/>
        </w:rPr>
        <w:t>Space and facilities at the anchor location will be provided so that interested persons and the public may attend, monitor, and participate in the open portions of the meeting;</w:t>
      </w:r>
    </w:p>
    <w:p w14:paraId="7C747926" w14:textId="77777777" w:rsidR="00534582" w:rsidRDefault="00534582" w:rsidP="0032245A">
      <w:pPr>
        <w:suppressAutoHyphens/>
        <w:ind w:left="360"/>
        <w:jc w:val="both"/>
        <w:rPr>
          <w:rFonts w:ascii="Univers (W1)" w:hAnsi="Univers (W1)"/>
        </w:rPr>
      </w:pPr>
    </w:p>
    <w:p w14:paraId="1B58A729" w14:textId="21215A8E" w:rsidR="00534582" w:rsidRDefault="00534582" w:rsidP="0032245A">
      <w:pPr>
        <w:numPr>
          <w:ilvl w:val="0"/>
          <w:numId w:val="18"/>
        </w:numPr>
        <w:suppressAutoHyphens/>
        <w:jc w:val="both"/>
        <w:rPr>
          <w:rFonts w:ascii="Univers (W1)" w:hAnsi="Univers (W1)"/>
        </w:rPr>
      </w:pPr>
      <w:r>
        <w:rPr>
          <w:rFonts w:ascii="Univers (W1)" w:hAnsi="Univers (W1)"/>
        </w:rPr>
        <w:t xml:space="preserve">The request by the Board </w:t>
      </w:r>
      <w:r w:rsidR="00E579B6">
        <w:rPr>
          <w:rFonts w:ascii="Univers (W1)" w:hAnsi="Univers (W1)"/>
        </w:rPr>
        <w:t>M</w:t>
      </w:r>
      <w:r>
        <w:rPr>
          <w:rFonts w:ascii="Univers (W1)" w:hAnsi="Univers (W1)"/>
        </w:rPr>
        <w:t>ember</w:t>
      </w:r>
      <w:r w:rsidR="00F31DCB">
        <w:rPr>
          <w:rFonts w:ascii="Univers (W1)" w:hAnsi="Univers (W1)"/>
        </w:rPr>
        <w:t>s</w:t>
      </w:r>
      <w:r>
        <w:rPr>
          <w:rFonts w:ascii="Univers (W1)" w:hAnsi="Univers (W1)"/>
        </w:rPr>
        <w:t xml:space="preserve"> to use electronic participation </w:t>
      </w:r>
      <w:r w:rsidR="005B43D6">
        <w:rPr>
          <w:rFonts w:ascii="Univers (W1)" w:hAnsi="Univers (W1)"/>
        </w:rPr>
        <w:t>may</w:t>
      </w:r>
      <w:r w:rsidR="00EA41EC">
        <w:rPr>
          <w:rFonts w:ascii="Univers (W1)" w:hAnsi="Univers (W1)"/>
        </w:rPr>
        <w:t xml:space="preserve"> </w:t>
      </w:r>
      <w:r>
        <w:rPr>
          <w:rFonts w:ascii="Univers (W1)" w:hAnsi="Univers (W1)"/>
        </w:rPr>
        <w:t xml:space="preserve">be made </w:t>
      </w:r>
      <w:r w:rsidR="00537669">
        <w:rPr>
          <w:rFonts w:ascii="Univers (W1)" w:hAnsi="Univers (W1)"/>
        </w:rPr>
        <w:t>up to</w:t>
      </w:r>
      <w:r>
        <w:rPr>
          <w:rFonts w:ascii="Univers (W1)" w:hAnsi="Univers (W1)"/>
        </w:rPr>
        <w:t xml:space="preserve"> </w:t>
      </w:r>
      <w:r w:rsidR="00EA41EC">
        <w:rPr>
          <w:rFonts w:ascii="Univers (W1)" w:hAnsi="Univers (W1)"/>
        </w:rPr>
        <w:t xml:space="preserve">two hours </w:t>
      </w:r>
      <w:r>
        <w:rPr>
          <w:rFonts w:ascii="Univers (W1)" w:hAnsi="Univers (W1)"/>
        </w:rPr>
        <w:t>prior to the meeting or hearin</w:t>
      </w:r>
      <w:r w:rsidR="00537669">
        <w:rPr>
          <w:rFonts w:ascii="Univers (W1)" w:hAnsi="Univers (W1)"/>
        </w:rPr>
        <w:t>g</w:t>
      </w:r>
      <w:r>
        <w:rPr>
          <w:rFonts w:ascii="Univers (W1)" w:hAnsi="Univers (W1)"/>
        </w:rPr>
        <w:t>;</w:t>
      </w:r>
    </w:p>
    <w:p w14:paraId="33118937" w14:textId="77777777" w:rsidR="00534582" w:rsidRDefault="00534582" w:rsidP="0032245A">
      <w:pPr>
        <w:suppressAutoHyphens/>
        <w:ind w:left="360"/>
        <w:jc w:val="both"/>
        <w:rPr>
          <w:rFonts w:ascii="Univers (W1)" w:hAnsi="Univers (W1)"/>
        </w:rPr>
      </w:pPr>
    </w:p>
    <w:p w14:paraId="42C9DB19" w14:textId="179BAAD1" w:rsidR="00534582" w:rsidRDefault="00534582" w:rsidP="0032245A">
      <w:pPr>
        <w:numPr>
          <w:ilvl w:val="0"/>
          <w:numId w:val="18"/>
        </w:numPr>
        <w:suppressAutoHyphens/>
        <w:jc w:val="both"/>
        <w:rPr>
          <w:rFonts w:ascii="Univers (W1)" w:hAnsi="Univers (W1)"/>
        </w:rPr>
      </w:pPr>
      <w:r>
        <w:rPr>
          <w:rFonts w:ascii="Univers (W1)" w:hAnsi="Univers (W1)"/>
        </w:rPr>
        <w:t xml:space="preserve">No more than </w:t>
      </w:r>
      <w:r w:rsidR="00F31DCB">
        <w:rPr>
          <w:rFonts w:ascii="Univers (W1)" w:hAnsi="Univers (W1)"/>
        </w:rPr>
        <w:t xml:space="preserve">four </w:t>
      </w:r>
      <w:r>
        <w:rPr>
          <w:rFonts w:ascii="Univers (W1)" w:hAnsi="Univers (W1)"/>
        </w:rPr>
        <w:t>Board members may participate by electronic means at any meeting or hearing;</w:t>
      </w:r>
      <w:r w:rsidR="00F31DCB">
        <w:rPr>
          <w:rFonts w:ascii="Univers (W1)" w:hAnsi="Univers (W1)"/>
        </w:rPr>
        <w:t xml:space="preserve"> and,</w:t>
      </w:r>
    </w:p>
    <w:p w14:paraId="54E718EF" w14:textId="77777777" w:rsidR="00F31DCB" w:rsidRDefault="00F31DCB" w:rsidP="0032245A">
      <w:pPr>
        <w:pStyle w:val="ListParagraph"/>
        <w:jc w:val="both"/>
        <w:rPr>
          <w:rFonts w:ascii="Univers (W1)" w:hAnsi="Univers (W1)"/>
        </w:rPr>
      </w:pPr>
    </w:p>
    <w:p w14:paraId="40B47446" w14:textId="22BBD08B" w:rsidR="00F31DCB" w:rsidRDefault="00F31DCB" w:rsidP="0032245A">
      <w:pPr>
        <w:numPr>
          <w:ilvl w:val="0"/>
          <w:numId w:val="18"/>
        </w:numPr>
        <w:suppressAutoHyphens/>
        <w:jc w:val="both"/>
        <w:rPr>
          <w:rFonts w:ascii="Univers (W1)" w:hAnsi="Univers (W1)"/>
        </w:rPr>
      </w:pPr>
      <w:r>
        <w:rPr>
          <w:rFonts w:ascii="Univers (W1)" w:hAnsi="Univers (W1)"/>
        </w:rPr>
        <w:t xml:space="preserve">The Board Chair or Vice Chair shall be physically present at the anchor location to conduct the meeting. </w:t>
      </w:r>
    </w:p>
    <w:p w14:paraId="10CC21F9" w14:textId="77777777" w:rsidR="00A406B1" w:rsidRDefault="00A406B1" w:rsidP="0032245A">
      <w:pPr>
        <w:pStyle w:val="ListParagraph"/>
        <w:jc w:val="both"/>
        <w:rPr>
          <w:rFonts w:ascii="Univers (W1)" w:hAnsi="Univers (W1)"/>
        </w:rPr>
      </w:pPr>
    </w:p>
    <w:p w14:paraId="1A3C27B6" w14:textId="60BD3D77" w:rsidR="00A406B1" w:rsidRPr="00534582" w:rsidRDefault="00A406B1" w:rsidP="0032245A">
      <w:pPr>
        <w:numPr>
          <w:ilvl w:val="0"/>
          <w:numId w:val="18"/>
        </w:numPr>
        <w:suppressAutoHyphens/>
        <w:jc w:val="both"/>
        <w:rPr>
          <w:rFonts w:ascii="Univers (W1)" w:hAnsi="Univers (W1)"/>
        </w:rPr>
      </w:pPr>
      <w:r>
        <w:rPr>
          <w:rFonts w:ascii="Univers (W1)" w:hAnsi="Univers (W1)"/>
        </w:rPr>
        <w:t xml:space="preserve">The enforcement of certain provisions of the Utah Open Public Meetings Act (52-4-207) may be suspended during a state of emergency, as declared through federal, state, or local authorities. </w:t>
      </w:r>
    </w:p>
    <w:p w14:paraId="65DD6709" w14:textId="77777777" w:rsidR="00534582" w:rsidRPr="005E2811" w:rsidRDefault="00534582" w:rsidP="0032245A">
      <w:pPr>
        <w:suppressAutoHyphens/>
        <w:jc w:val="both"/>
        <w:rPr>
          <w:rFonts w:ascii="Univers (W1)" w:hAnsi="Univers (W1)"/>
          <w:b/>
        </w:rPr>
      </w:pPr>
    </w:p>
    <w:p w14:paraId="79C6BAA7" w14:textId="09077278" w:rsidR="00022A00" w:rsidRPr="005200D0" w:rsidRDefault="005200D0" w:rsidP="005200D0">
      <w:pPr>
        <w:suppressAutoHyphens/>
        <w:ind w:left="720" w:hanging="720"/>
        <w:jc w:val="both"/>
        <w:rPr>
          <w:rFonts w:ascii="Univers (W1)" w:hAnsi="Univers (W1)"/>
        </w:rPr>
      </w:pPr>
      <w:r w:rsidRPr="007957C5">
        <w:rPr>
          <w:rFonts w:ascii="Univers (W1)" w:hAnsi="Univers (W1)"/>
          <w:bCs/>
        </w:rPr>
        <w:lastRenderedPageBreak/>
        <w:t>F.</w:t>
      </w:r>
      <w:r w:rsidRPr="007957C5">
        <w:rPr>
          <w:rFonts w:ascii="Univers (W1)" w:hAnsi="Univers (W1)"/>
          <w:bCs/>
        </w:rPr>
        <w:tab/>
      </w:r>
      <w:r w:rsidR="007E67CA" w:rsidRPr="005200D0">
        <w:rPr>
          <w:rFonts w:ascii="Univers (W1)" w:hAnsi="Univers (W1)"/>
          <w:b/>
        </w:rPr>
        <w:t>Affiliated Association Meetings:</w:t>
      </w:r>
      <w:r w:rsidR="00566E31" w:rsidRPr="005200D0">
        <w:rPr>
          <w:rFonts w:ascii="Univers (W1)" w:hAnsi="Univers (W1)"/>
        </w:rPr>
        <w:t xml:space="preserve">  </w:t>
      </w:r>
      <w:r w:rsidR="00EA41EC" w:rsidRPr="005200D0">
        <w:rPr>
          <w:rFonts w:ascii="Univers (W1)" w:hAnsi="Univers (W1)"/>
        </w:rPr>
        <w:t>Each member of the Board should</w:t>
      </w:r>
      <w:r w:rsidR="00E579B6" w:rsidRPr="005200D0">
        <w:rPr>
          <w:rFonts w:ascii="Univers (W1)" w:hAnsi="Univers (W1)"/>
        </w:rPr>
        <w:t>,</w:t>
      </w:r>
      <w:r w:rsidR="00EA41EC" w:rsidRPr="005200D0">
        <w:rPr>
          <w:rFonts w:ascii="Univers (W1)" w:hAnsi="Univers (W1)"/>
        </w:rPr>
        <w:t xml:space="preserve"> within one year after taking office</w:t>
      </w:r>
      <w:r w:rsidR="00E579B6" w:rsidRPr="005200D0">
        <w:rPr>
          <w:rFonts w:ascii="Univers (W1)" w:hAnsi="Univers (W1)"/>
        </w:rPr>
        <w:t>,</w:t>
      </w:r>
      <w:r w:rsidR="00EA41EC" w:rsidRPr="005200D0">
        <w:rPr>
          <w:rFonts w:ascii="Univers (W1)" w:hAnsi="Univers (W1)"/>
        </w:rPr>
        <w:t xml:space="preserve"> complete training developed by </w:t>
      </w:r>
      <w:r w:rsidR="00446755" w:rsidRPr="005200D0">
        <w:rPr>
          <w:rFonts w:ascii="Univers (W1)" w:hAnsi="Univers (W1)"/>
        </w:rPr>
        <w:t xml:space="preserve">the Utah Association of </w:t>
      </w:r>
      <w:r w:rsidR="00D02DE1" w:rsidRPr="005200D0">
        <w:rPr>
          <w:rFonts w:ascii="Univers (W1)" w:hAnsi="Univers (W1)"/>
        </w:rPr>
        <w:t>S</w:t>
      </w:r>
      <w:r w:rsidR="00446755" w:rsidRPr="005200D0">
        <w:rPr>
          <w:rFonts w:ascii="Univers (W1)" w:hAnsi="Univers (W1)"/>
        </w:rPr>
        <w:t>pecial Districts and</w:t>
      </w:r>
      <w:r w:rsidR="00E579B6" w:rsidRPr="005200D0">
        <w:rPr>
          <w:rFonts w:ascii="Univers (W1)" w:hAnsi="Univers (W1)"/>
        </w:rPr>
        <w:t>/or the</w:t>
      </w:r>
      <w:r w:rsidR="00446755" w:rsidRPr="005200D0">
        <w:rPr>
          <w:rFonts w:ascii="Univers (W1)" w:hAnsi="Univers (W1)"/>
        </w:rPr>
        <w:t xml:space="preserve"> </w:t>
      </w:r>
      <w:r w:rsidR="00E579B6" w:rsidRPr="005200D0">
        <w:rPr>
          <w:rFonts w:ascii="Univers (W1)" w:hAnsi="Univers (W1)"/>
        </w:rPr>
        <w:t>Utah S</w:t>
      </w:r>
      <w:r w:rsidR="00446755" w:rsidRPr="005200D0">
        <w:rPr>
          <w:rFonts w:ascii="Univers (W1)" w:hAnsi="Univers (W1)"/>
        </w:rPr>
        <w:t xml:space="preserve">tate </w:t>
      </w:r>
      <w:r w:rsidR="00E579B6" w:rsidRPr="005200D0">
        <w:rPr>
          <w:rFonts w:ascii="Univers (W1)" w:hAnsi="Univers (W1)"/>
        </w:rPr>
        <w:t>A</w:t>
      </w:r>
      <w:r w:rsidR="00446755" w:rsidRPr="005200D0">
        <w:rPr>
          <w:rFonts w:ascii="Univers (W1)" w:hAnsi="Univers (W1)"/>
        </w:rPr>
        <w:t>uditor</w:t>
      </w:r>
      <w:r w:rsidR="00E579B6" w:rsidRPr="005200D0">
        <w:rPr>
          <w:rFonts w:ascii="Univers (W1)" w:hAnsi="Univers (W1)"/>
        </w:rPr>
        <w:t>’</w:t>
      </w:r>
      <w:r w:rsidR="00446755" w:rsidRPr="005200D0">
        <w:rPr>
          <w:rFonts w:ascii="Univers (W1)" w:hAnsi="Univers (W1)"/>
        </w:rPr>
        <w:t xml:space="preserve">s </w:t>
      </w:r>
      <w:r w:rsidR="00E579B6" w:rsidRPr="005200D0">
        <w:rPr>
          <w:rFonts w:ascii="Univers (W1)" w:hAnsi="Univers (W1)"/>
        </w:rPr>
        <w:t>O</w:t>
      </w:r>
      <w:r w:rsidR="00446755" w:rsidRPr="005200D0">
        <w:rPr>
          <w:rFonts w:ascii="Univers (W1)" w:hAnsi="Univers (W1)"/>
        </w:rPr>
        <w:t xml:space="preserve">ffice (Utah code 17B-1-312). Trustees are encouraged to take refresher training each year. </w:t>
      </w:r>
      <w:r w:rsidR="00B72C98" w:rsidRPr="005200D0">
        <w:rPr>
          <w:rFonts w:ascii="Univers (W1)" w:hAnsi="Univers (W1)"/>
        </w:rPr>
        <w:t xml:space="preserve">Trustees are also required to complete annual training on the Open and Public Meetings Act. </w:t>
      </w:r>
      <w:r w:rsidR="00446755" w:rsidRPr="005200D0">
        <w:rPr>
          <w:rFonts w:ascii="Univers (W1)" w:hAnsi="Univers (W1)"/>
        </w:rPr>
        <w:t>This training is available</w:t>
      </w:r>
      <w:r w:rsidR="0014636D" w:rsidRPr="005200D0">
        <w:rPr>
          <w:rFonts w:ascii="Univers (W1)" w:hAnsi="Univers (W1)"/>
        </w:rPr>
        <w:t xml:space="preserve"> online and also</w:t>
      </w:r>
      <w:r w:rsidR="00446755" w:rsidRPr="005200D0">
        <w:rPr>
          <w:rFonts w:ascii="Univers (W1)" w:hAnsi="Univers (W1)"/>
        </w:rPr>
        <w:t xml:space="preserve"> at meetings #1 and # 5</w:t>
      </w:r>
      <w:r w:rsidR="0014636D" w:rsidRPr="005200D0">
        <w:rPr>
          <w:rFonts w:ascii="Univers (W1)" w:hAnsi="Univers (W1)"/>
        </w:rPr>
        <w:t>,</w:t>
      </w:r>
      <w:r w:rsidR="00446755" w:rsidRPr="005200D0">
        <w:rPr>
          <w:rFonts w:ascii="Univers (W1)" w:hAnsi="Univers (W1)"/>
        </w:rPr>
        <w:t xml:space="preserve"> below.</w:t>
      </w:r>
      <w:r w:rsidR="00EC0C1B" w:rsidRPr="005200D0">
        <w:rPr>
          <w:rFonts w:ascii="Univers (W1)" w:hAnsi="Univers (W1)"/>
        </w:rPr>
        <w:t xml:space="preserve"> </w:t>
      </w:r>
    </w:p>
    <w:p w14:paraId="57F39892" w14:textId="77777777" w:rsidR="00EA41EC" w:rsidRDefault="00EA41EC" w:rsidP="0032245A">
      <w:pPr>
        <w:suppressAutoHyphens/>
        <w:ind w:left="720" w:hanging="720"/>
        <w:jc w:val="both"/>
        <w:rPr>
          <w:rFonts w:ascii="Univers (W1)" w:hAnsi="Univers (W1)"/>
        </w:rPr>
      </w:pPr>
    </w:p>
    <w:p w14:paraId="3730F547" w14:textId="33DB1220" w:rsidR="00022A00" w:rsidRDefault="007E67CA" w:rsidP="0032245A">
      <w:pPr>
        <w:suppressAutoHyphens/>
        <w:ind w:left="720"/>
        <w:jc w:val="both"/>
        <w:rPr>
          <w:rFonts w:ascii="Univers (W1)" w:hAnsi="Univers (W1)"/>
        </w:rPr>
      </w:pPr>
      <w:r>
        <w:rPr>
          <w:rFonts w:ascii="Univers (W1)" w:hAnsi="Univers (W1)"/>
        </w:rPr>
        <w:t>In order to keep the Board informed of current trends in mosquito</w:t>
      </w:r>
      <w:r w:rsidR="000E51CC">
        <w:rPr>
          <w:rFonts w:ascii="Univers (W1)" w:hAnsi="Univers (W1)"/>
        </w:rPr>
        <w:t>-</w:t>
      </w:r>
      <w:r>
        <w:rPr>
          <w:rFonts w:ascii="Univers (W1)" w:hAnsi="Univers (W1)"/>
        </w:rPr>
        <w:t xml:space="preserve">control management and operation, members of the </w:t>
      </w:r>
      <w:r w:rsidR="00566E31">
        <w:rPr>
          <w:rFonts w:ascii="Univers (W1)" w:hAnsi="Univers (W1)"/>
        </w:rPr>
        <w:t>B</w:t>
      </w:r>
      <w:r>
        <w:rPr>
          <w:rFonts w:ascii="Univers (W1)" w:hAnsi="Univers (W1)"/>
        </w:rPr>
        <w:t>oard are encouraged and sponsored to attend affiliated association meetings</w:t>
      </w:r>
      <w:r w:rsidR="00350217">
        <w:rPr>
          <w:rFonts w:ascii="Univers (W1)" w:hAnsi="Univers (W1)"/>
        </w:rPr>
        <w:t xml:space="preserve">. The following should serve as a general guideline, but may be modified by the Board to meet </w:t>
      </w:r>
      <w:r w:rsidR="00B72C98">
        <w:rPr>
          <w:rFonts w:ascii="Univers (W1)" w:hAnsi="Univers (W1)"/>
        </w:rPr>
        <w:t xml:space="preserve">additional </w:t>
      </w:r>
      <w:r w:rsidR="00350217">
        <w:rPr>
          <w:rFonts w:ascii="Univers (W1)" w:hAnsi="Univers (W1)"/>
        </w:rPr>
        <w:t>circumstances:</w:t>
      </w:r>
    </w:p>
    <w:p w14:paraId="6C3E6F45" w14:textId="77777777" w:rsidR="007E67CA" w:rsidRDefault="007E67CA" w:rsidP="0032245A">
      <w:pPr>
        <w:suppressAutoHyphens/>
        <w:jc w:val="both"/>
        <w:rPr>
          <w:rFonts w:ascii="Univers (W1)" w:hAnsi="Univers (W1)"/>
        </w:rPr>
      </w:pPr>
    </w:p>
    <w:p w14:paraId="323F9909" w14:textId="76F7C1AD" w:rsidR="007E67CA" w:rsidRDefault="007E67CA" w:rsidP="0032245A">
      <w:pPr>
        <w:numPr>
          <w:ilvl w:val="0"/>
          <w:numId w:val="14"/>
        </w:numPr>
        <w:suppressAutoHyphens/>
        <w:jc w:val="both"/>
        <w:rPr>
          <w:rFonts w:ascii="Univers (W1)" w:hAnsi="Univers (W1)"/>
        </w:rPr>
      </w:pPr>
      <w:r>
        <w:rPr>
          <w:rFonts w:ascii="Univers (W1)" w:hAnsi="Univers (W1)"/>
        </w:rPr>
        <w:t xml:space="preserve">Utah Mosquito Abatement Association Annual Meeting: all Board </w:t>
      </w:r>
      <w:r w:rsidR="000E51CC">
        <w:rPr>
          <w:rFonts w:ascii="Univers (W1)" w:hAnsi="Univers (W1)"/>
        </w:rPr>
        <w:t>M</w:t>
      </w:r>
      <w:r>
        <w:rPr>
          <w:rFonts w:ascii="Univers (W1)" w:hAnsi="Univers (W1)"/>
        </w:rPr>
        <w:t>embers may attend</w:t>
      </w:r>
      <w:r w:rsidR="00852BA1">
        <w:rPr>
          <w:rFonts w:ascii="Univers (W1)" w:hAnsi="Univers (W1)"/>
        </w:rPr>
        <w:t>.</w:t>
      </w:r>
    </w:p>
    <w:p w14:paraId="4CDEC88F" w14:textId="1FDAB720" w:rsidR="007E67CA" w:rsidRDefault="007E67CA" w:rsidP="0032245A">
      <w:pPr>
        <w:suppressAutoHyphens/>
        <w:ind w:left="2160" w:hanging="720"/>
        <w:jc w:val="both"/>
        <w:rPr>
          <w:rFonts w:ascii="Univers (W1)" w:hAnsi="Univers (W1)"/>
        </w:rPr>
      </w:pPr>
    </w:p>
    <w:p w14:paraId="19C0EB12" w14:textId="0BE33516" w:rsidR="007E67CA" w:rsidRDefault="00F43DEC" w:rsidP="0032245A">
      <w:pPr>
        <w:numPr>
          <w:ilvl w:val="0"/>
          <w:numId w:val="14"/>
        </w:numPr>
        <w:suppressAutoHyphens/>
        <w:jc w:val="both"/>
        <w:rPr>
          <w:rFonts w:ascii="Univers (W1)" w:hAnsi="Univers (W1)"/>
        </w:rPr>
      </w:pPr>
      <w:r>
        <w:rPr>
          <w:rFonts w:ascii="Univers (W1)" w:hAnsi="Univers (W1)"/>
        </w:rPr>
        <w:t xml:space="preserve">One </w:t>
      </w:r>
      <w:r w:rsidR="006207BD">
        <w:rPr>
          <w:rFonts w:ascii="Univers (W1)" w:hAnsi="Univers (W1)"/>
        </w:rPr>
        <w:t>Regional</w:t>
      </w:r>
      <w:r>
        <w:rPr>
          <w:rFonts w:ascii="Univers (W1)" w:hAnsi="Univers (W1)"/>
        </w:rPr>
        <w:t xml:space="preserve"> Mosquito</w:t>
      </w:r>
      <w:r w:rsidR="00A957D8">
        <w:rPr>
          <w:rFonts w:ascii="Univers (W1)" w:hAnsi="Univers (W1)"/>
        </w:rPr>
        <w:t xml:space="preserve"> Control </w:t>
      </w:r>
      <w:r w:rsidR="007E67CA">
        <w:rPr>
          <w:rFonts w:ascii="Univers (W1)" w:hAnsi="Univers (W1)"/>
        </w:rPr>
        <w:t>Association</w:t>
      </w:r>
      <w:r w:rsidR="00A957D8" w:rsidRPr="00A957D8">
        <w:rPr>
          <w:rFonts w:ascii="Univers (W1)" w:hAnsi="Univers (W1)"/>
        </w:rPr>
        <w:t xml:space="preserve"> </w:t>
      </w:r>
      <w:r w:rsidR="007E67CA">
        <w:rPr>
          <w:rFonts w:ascii="Univers (W1)" w:hAnsi="Univers (W1)"/>
        </w:rPr>
        <w:t xml:space="preserve">Annual Meeting: one Board </w:t>
      </w:r>
      <w:r w:rsidR="00C07003">
        <w:rPr>
          <w:rFonts w:ascii="Univers (W1)" w:hAnsi="Univers (W1)"/>
        </w:rPr>
        <w:t>M</w:t>
      </w:r>
      <w:r w:rsidR="007E67CA">
        <w:rPr>
          <w:rFonts w:ascii="Univers (W1)" w:hAnsi="Univers (W1)"/>
        </w:rPr>
        <w:t>ember may attend this meeting</w:t>
      </w:r>
      <w:r w:rsidR="00C07003">
        <w:rPr>
          <w:rFonts w:ascii="Univers (W1)" w:hAnsi="Univers (W1)"/>
        </w:rPr>
        <w:t>,</w:t>
      </w:r>
      <w:r w:rsidR="007E67CA">
        <w:rPr>
          <w:rFonts w:ascii="Univers (W1)" w:hAnsi="Univers (W1)"/>
        </w:rPr>
        <w:t xml:space="preserve"> with first choice being given to the Vice-</w:t>
      </w:r>
      <w:r w:rsidR="00E00CD2">
        <w:rPr>
          <w:rFonts w:ascii="Univers (W1)" w:hAnsi="Univers (W1)"/>
        </w:rPr>
        <w:t>Chairperson</w:t>
      </w:r>
      <w:r w:rsidR="00A10B3F">
        <w:rPr>
          <w:rFonts w:ascii="Univers (W1)" w:hAnsi="Univers (W1)"/>
        </w:rPr>
        <w:t xml:space="preserve"> </w:t>
      </w:r>
      <w:r w:rsidR="007E67CA">
        <w:rPr>
          <w:rFonts w:ascii="Univers (W1)" w:hAnsi="Univers (W1)"/>
        </w:rPr>
        <w:t>of the Board</w:t>
      </w:r>
      <w:r w:rsidR="00852BA1">
        <w:rPr>
          <w:rFonts w:ascii="Univers (W1)" w:hAnsi="Univers (W1)"/>
        </w:rPr>
        <w:t>.</w:t>
      </w:r>
    </w:p>
    <w:p w14:paraId="35BAE55D" w14:textId="267852C1" w:rsidR="007E67CA" w:rsidRDefault="007E67CA" w:rsidP="0032245A">
      <w:pPr>
        <w:numPr>
          <w:ilvl w:val="0"/>
          <w:numId w:val="14"/>
        </w:numPr>
        <w:suppressAutoHyphens/>
        <w:jc w:val="both"/>
        <w:rPr>
          <w:rFonts w:ascii="Univers (W1)" w:hAnsi="Univers (W1)"/>
        </w:rPr>
      </w:pPr>
      <w:r>
        <w:rPr>
          <w:rFonts w:ascii="Univers (W1)" w:hAnsi="Univers (W1)"/>
        </w:rPr>
        <w:t xml:space="preserve">American Mosquito Control Association Annual meeting: one Board </w:t>
      </w:r>
      <w:r w:rsidR="00C07003">
        <w:rPr>
          <w:rFonts w:ascii="Univers (W1)" w:hAnsi="Univers (W1)"/>
        </w:rPr>
        <w:t>M</w:t>
      </w:r>
      <w:r>
        <w:rPr>
          <w:rFonts w:ascii="Univers (W1)" w:hAnsi="Univers (W1)"/>
        </w:rPr>
        <w:t>ember may attend this meeting</w:t>
      </w:r>
      <w:r w:rsidR="00C07003">
        <w:rPr>
          <w:rFonts w:ascii="Univers (W1)" w:hAnsi="Univers (W1)"/>
        </w:rPr>
        <w:t xml:space="preserve">, </w:t>
      </w:r>
      <w:r>
        <w:rPr>
          <w:rFonts w:ascii="Univers (W1)" w:hAnsi="Univers (W1)"/>
        </w:rPr>
        <w:t xml:space="preserve">with first choice being given to the Board </w:t>
      </w:r>
      <w:r w:rsidR="00E00CD2">
        <w:rPr>
          <w:rFonts w:ascii="Univers (W1)" w:hAnsi="Univers (W1)"/>
        </w:rPr>
        <w:t>Chairperson</w:t>
      </w:r>
      <w:r>
        <w:rPr>
          <w:rFonts w:ascii="Univers (W1)" w:hAnsi="Univers (W1)"/>
        </w:rPr>
        <w:t>.</w:t>
      </w:r>
    </w:p>
    <w:p w14:paraId="5DFDFDC5" w14:textId="77777777" w:rsidR="007E67CA" w:rsidRDefault="007E67CA" w:rsidP="0032245A">
      <w:pPr>
        <w:suppressAutoHyphens/>
        <w:ind w:left="1440" w:hanging="720"/>
        <w:jc w:val="both"/>
        <w:rPr>
          <w:rFonts w:ascii="Univers (W1)" w:hAnsi="Univers (W1)"/>
        </w:rPr>
      </w:pPr>
    </w:p>
    <w:p w14:paraId="73FD585D" w14:textId="710B6DB5" w:rsidR="00350217" w:rsidRDefault="00350217" w:rsidP="0032245A">
      <w:pPr>
        <w:numPr>
          <w:ilvl w:val="0"/>
          <w:numId w:val="14"/>
        </w:numPr>
        <w:suppressAutoHyphens/>
        <w:jc w:val="both"/>
        <w:rPr>
          <w:rFonts w:ascii="Univers (W1)" w:hAnsi="Univers (W1)"/>
        </w:rPr>
      </w:pPr>
      <w:r>
        <w:rPr>
          <w:rFonts w:ascii="Univers (W1)" w:hAnsi="Univers (W1)"/>
        </w:rPr>
        <w:t xml:space="preserve">American Mosquito Control Association Washington Day: one Board </w:t>
      </w:r>
      <w:r w:rsidR="00C07003">
        <w:rPr>
          <w:rFonts w:ascii="Univers (W1)" w:hAnsi="Univers (W1)"/>
        </w:rPr>
        <w:t>M</w:t>
      </w:r>
      <w:r>
        <w:rPr>
          <w:rFonts w:ascii="Univers (W1)" w:hAnsi="Univers (W1)"/>
        </w:rPr>
        <w:t>ember may attend this meeting</w:t>
      </w:r>
      <w:r w:rsidR="00C07003">
        <w:rPr>
          <w:rFonts w:ascii="Univers (W1)" w:hAnsi="Univers (W1)"/>
        </w:rPr>
        <w:t>,</w:t>
      </w:r>
      <w:r>
        <w:rPr>
          <w:rFonts w:ascii="Univers (W1)" w:hAnsi="Univers (W1)"/>
        </w:rPr>
        <w:t xml:space="preserve"> with first choice being given to the immediate past Board </w:t>
      </w:r>
      <w:r w:rsidR="00E00CD2">
        <w:rPr>
          <w:rFonts w:ascii="Univers (W1)" w:hAnsi="Univers (W1)"/>
        </w:rPr>
        <w:t>Chairperson</w:t>
      </w:r>
      <w:r>
        <w:rPr>
          <w:rFonts w:ascii="Univers (W1)" w:hAnsi="Univers (W1)"/>
        </w:rPr>
        <w:t>.</w:t>
      </w:r>
    </w:p>
    <w:p w14:paraId="5933D3E8" w14:textId="77777777" w:rsidR="00350217" w:rsidRDefault="00350217" w:rsidP="0032245A">
      <w:pPr>
        <w:suppressAutoHyphens/>
        <w:jc w:val="both"/>
        <w:rPr>
          <w:rFonts w:ascii="Univers (W1)" w:hAnsi="Univers (W1)"/>
        </w:rPr>
      </w:pPr>
    </w:p>
    <w:p w14:paraId="34554951" w14:textId="778BF90E" w:rsidR="00A10B3F" w:rsidRDefault="00A10B3F" w:rsidP="0032245A">
      <w:pPr>
        <w:numPr>
          <w:ilvl w:val="0"/>
          <w:numId w:val="14"/>
        </w:numPr>
        <w:suppressAutoHyphens/>
        <w:jc w:val="both"/>
        <w:rPr>
          <w:rFonts w:ascii="Univers (W1)" w:hAnsi="Univers (W1)"/>
        </w:rPr>
      </w:pPr>
      <w:r>
        <w:rPr>
          <w:rFonts w:ascii="Univers (W1)" w:hAnsi="Univers (W1)"/>
        </w:rPr>
        <w:t xml:space="preserve">Utah Association of Special Districts Annual Meeting: all Board </w:t>
      </w:r>
      <w:r w:rsidR="00C07003">
        <w:rPr>
          <w:rFonts w:ascii="Univers (W1)" w:hAnsi="Univers (W1)"/>
        </w:rPr>
        <w:t>M</w:t>
      </w:r>
      <w:r>
        <w:rPr>
          <w:rFonts w:ascii="Univers (W1)" w:hAnsi="Univers (W1)"/>
        </w:rPr>
        <w:t>embers may attend</w:t>
      </w:r>
      <w:r w:rsidR="00852BA1">
        <w:rPr>
          <w:rFonts w:ascii="Univers (W1)" w:hAnsi="Univers (W1)"/>
        </w:rPr>
        <w:t>.</w:t>
      </w:r>
    </w:p>
    <w:p w14:paraId="46EA80B1" w14:textId="77777777" w:rsidR="00A10B3F" w:rsidRDefault="00A10B3F" w:rsidP="0032245A">
      <w:pPr>
        <w:suppressAutoHyphens/>
        <w:ind w:left="1116"/>
        <w:jc w:val="both"/>
        <w:rPr>
          <w:rFonts w:ascii="Univers (W1)" w:hAnsi="Univers (W1)"/>
        </w:rPr>
      </w:pPr>
    </w:p>
    <w:p w14:paraId="2D57DF18" w14:textId="2002C8E3" w:rsidR="007E67CA" w:rsidRDefault="007E67CA" w:rsidP="0032245A">
      <w:pPr>
        <w:numPr>
          <w:ilvl w:val="0"/>
          <w:numId w:val="14"/>
        </w:numPr>
        <w:suppressAutoHyphens/>
        <w:jc w:val="both"/>
        <w:rPr>
          <w:rFonts w:ascii="Univers (W1)" w:hAnsi="Univers (W1)"/>
        </w:rPr>
      </w:pPr>
      <w:r>
        <w:rPr>
          <w:rFonts w:ascii="Univers (W1)" w:hAnsi="Univers (W1)"/>
        </w:rPr>
        <w:t>Other meetings as designated by the Board</w:t>
      </w:r>
      <w:r w:rsidR="00AC78D9">
        <w:rPr>
          <w:rFonts w:ascii="Univers (W1)" w:hAnsi="Univers (W1)"/>
        </w:rPr>
        <w:t xml:space="preserve"> and/or recommended by the Executive Director</w:t>
      </w:r>
      <w:r>
        <w:rPr>
          <w:rFonts w:ascii="Univers (W1)" w:hAnsi="Univers (W1)"/>
        </w:rPr>
        <w:t>.</w:t>
      </w:r>
    </w:p>
    <w:p w14:paraId="1F165890" w14:textId="77777777" w:rsidR="00F31DCB" w:rsidRPr="00003C81" w:rsidRDefault="00F31DCB" w:rsidP="0032245A">
      <w:pPr>
        <w:suppressAutoHyphens/>
        <w:jc w:val="both"/>
        <w:rPr>
          <w:rFonts w:ascii="Univers (W1)" w:hAnsi="Univers (W1)"/>
          <w:b/>
          <w:bCs/>
        </w:rPr>
      </w:pPr>
    </w:p>
    <w:p w14:paraId="405C73E6" w14:textId="062A6F5B" w:rsidR="00CB4699" w:rsidRPr="0059796E" w:rsidRDefault="00F31DCB" w:rsidP="005200D0">
      <w:pPr>
        <w:suppressAutoHyphens/>
        <w:ind w:left="720" w:hanging="720"/>
        <w:jc w:val="both"/>
        <w:rPr>
          <w:rFonts w:ascii="Univers (W1)" w:hAnsi="Univers (W1)"/>
        </w:rPr>
      </w:pPr>
      <w:bookmarkStart w:id="32" w:name="_Hlk511824774"/>
      <w:r w:rsidRPr="007957C5">
        <w:rPr>
          <w:rFonts w:ascii="Univers (W1)" w:hAnsi="Univers (W1)"/>
        </w:rPr>
        <w:t>G.</w:t>
      </w:r>
      <w:r w:rsidRPr="00003C81">
        <w:rPr>
          <w:rFonts w:ascii="Univers (W1)" w:hAnsi="Univers (W1)"/>
          <w:b/>
          <w:bCs/>
        </w:rPr>
        <w:t xml:space="preserve"> </w:t>
      </w:r>
      <w:r w:rsidR="00225558" w:rsidRPr="00003C81">
        <w:rPr>
          <w:rFonts w:ascii="Univers (W1)" w:hAnsi="Univers (W1)"/>
          <w:b/>
          <w:bCs/>
        </w:rPr>
        <w:t xml:space="preserve">   </w:t>
      </w:r>
      <w:r w:rsidR="00A73D29">
        <w:rPr>
          <w:rFonts w:ascii="Univers (W1)" w:hAnsi="Univers (W1)"/>
          <w:b/>
          <w:bCs/>
        </w:rPr>
        <w:t xml:space="preserve"> </w:t>
      </w:r>
      <w:r w:rsidR="009932E7" w:rsidRPr="00003C81">
        <w:rPr>
          <w:rFonts w:ascii="Univers (W1)" w:hAnsi="Univers (W1)"/>
          <w:b/>
          <w:bCs/>
        </w:rPr>
        <w:t>Travel</w:t>
      </w:r>
      <w:r w:rsidR="009932E7">
        <w:rPr>
          <w:rFonts w:ascii="Univers (W1)" w:hAnsi="Univers (W1)"/>
          <w:b/>
        </w:rPr>
        <w:t>-Related Reimbursement</w:t>
      </w:r>
      <w:r>
        <w:rPr>
          <w:rFonts w:ascii="Univers (W1)" w:hAnsi="Univers (W1)"/>
          <w:b/>
        </w:rPr>
        <w:t xml:space="preserve">: </w:t>
      </w:r>
      <w:r>
        <w:rPr>
          <w:rFonts w:ascii="Univers (W1)" w:hAnsi="Univers (W1)"/>
        </w:rPr>
        <w:t>Members of the Board are eligible for meeting attendance reimbursement or compensation as pertaining to Utah State</w:t>
      </w:r>
      <w:r w:rsidR="003C080C">
        <w:rPr>
          <w:rFonts w:ascii="Univers (W1)" w:hAnsi="Univers (W1)"/>
        </w:rPr>
        <w:t xml:space="preserve"> Administrative Code [Subsection 63G-3-102(5), 63G-3-701</w:t>
      </w:r>
      <w:r w:rsidR="006B2899">
        <w:rPr>
          <w:rFonts w:ascii="Univers (W1)" w:hAnsi="Univers (W1)"/>
        </w:rPr>
        <w:t>,</w:t>
      </w:r>
      <w:r w:rsidR="003C080C">
        <w:rPr>
          <w:rFonts w:ascii="Univers (W1)" w:hAnsi="Univers (W1)"/>
        </w:rPr>
        <w:t xml:space="preserve"> and 63G-3-702]. </w:t>
      </w:r>
      <w:r w:rsidR="003C080C" w:rsidRPr="00AF2E34">
        <w:rPr>
          <w:rFonts w:ascii="Univers (W1)" w:hAnsi="Univers (W1)"/>
        </w:rPr>
        <w:t xml:space="preserve">The Board </w:t>
      </w:r>
      <w:r w:rsidR="00CB4699" w:rsidRPr="00AF2E34">
        <w:rPr>
          <w:rFonts w:ascii="Univers (W1)" w:hAnsi="Univers (W1)"/>
        </w:rPr>
        <w:t xml:space="preserve">travel policy </w:t>
      </w:r>
      <w:r w:rsidR="003C080C" w:rsidRPr="00AF2E34">
        <w:rPr>
          <w:rFonts w:ascii="Univers (W1)" w:hAnsi="Univers (W1)"/>
        </w:rPr>
        <w:t xml:space="preserve">shall follow recommendations set forth by the Utah State Auditor’s Office. </w:t>
      </w:r>
      <w:r w:rsidR="00CB4699" w:rsidRPr="0059796E">
        <w:rPr>
          <w:rFonts w:ascii="Univers (W1)" w:hAnsi="Univers (W1)"/>
        </w:rPr>
        <w:t>The travel policy shall consist of the following:</w:t>
      </w:r>
    </w:p>
    <w:p w14:paraId="38EC3EAC" w14:textId="77777777" w:rsidR="00CB4699" w:rsidRPr="005200D0" w:rsidRDefault="00CB4699" w:rsidP="0032245A">
      <w:pPr>
        <w:suppressAutoHyphens/>
        <w:ind w:left="720" w:hanging="720"/>
        <w:jc w:val="both"/>
        <w:rPr>
          <w:rFonts w:ascii="Univers (W1)" w:hAnsi="Univers (W1)"/>
          <w:i/>
          <w:iCs/>
        </w:rPr>
      </w:pPr>
    </w:p>
    <w:p w14:paraId="1F805978" w14:textId="6B027550" w:rsidR="007E67CA" w:rsidRDefault="00D334EA" w:rsidP="0032245A">
      <w:pPr>
        <w:pStyle w:val="ListParagraph"/>
        <w:numPr>
          <w:ilvl w:val="0"/>
          <w:numId w:val="21"/>
        </w:numPr>
        <w:suppressAutoHyphens/>
        <w:jc w:val="both"/>
        <w:rPr>
          <w:rFonts w:ascii="Univers (W1)" w:hAnsi="Univers (W1)"/>
        </w:rPr>
      </w:pPr>
      <w:r w:rsidRPr="005200D0">
        <w:rPr>
          <w:rFonts w:ascii="Univers (W1)" w:hAnsi="Univers (W1)"/>
        </w:rPr>
        <w:t>L</w:t>
      </w:r>
      <w:r w:rsidR="00CB4699" w:rsidRPr="00D334EA">
        <w:rPr>
          <w:rFonts w:ascii="Univers (W1)" w:hAnsi="Univers (W1)"/>
        </w:rPr>
        <w:t xml:space="preserve">odging reimbursement will be provided </w:t>
      </w:r>
      <w:r w:rsidR="00CB4699">
        <w:rPr>
          <w:rFonts w:ascii="Univers (W1)" w:hAnsi="Univers (W1)"/>
        </w:rPr>
        <w:t xml:space="preserve">at 100% of the hosting hotel convention rate. </w:t>
      </w:r>
    </w:p>
    <w:p w14:paraId="540ED33D" w14:textId="21788784" w:rsidR="00CB4699" w:rsidRDefault="00CB4699" w:rsidP="005200D0">
      <w:pPr>
        <w:suppressAutoHyphens/>
        <w:ind w:left="1080" w:hanging="1080"/>
        <w:jc w:val="both"/>
        <w:rPr>
          <w:rFonts w:ascii="Univers (W1)" w:hAnsi="Univers (W1)"/>
        </w:rPr>
      </w:pPr>
    </w:p>
    <w:p w14:paraId="161EF8E3" w14:textId="77777777" w:rsidR="008B143E" w:rsidRDefault="00CB4699" w:rsidP="00F16BC7">
      <w:pPr>
        <w:pStyle w:val="ListParagraph"/>
        <w:numPr>
          <w:ilvl w:val="0"/>
          <w:numId w:val="21"/>
        </w:numPr>
        <w:suppressAutoHyphens/>
        <w:jc w:val="both"/>
        <w:rPr>
          <w:rFonts w:ascii="Univers (W1)" w:hAnsi="Univers (W1)"/>
        </w:rPr>
      </w:pPr>
      <w:r>
        <w:rPr>
          <w:rFonts w:ascii="Univers (W1)" w:hAnsi="Univers (W1)"/>
        </w:rPr>
        <w:t>Vehicle mileage reimbursements will be provided for actual miles driven, as well as other costs such as parking fees, etc. Standard mileage rates will be derived from the Internal Revenue Service</w:t>
      </w:r>
      <w:r w:rsidR="008B143E">
        <w:rPr>
          <w:rFonts w:ascii="Univers (W1)" w:hAnsi="Univers (W1)"/>
        </w:rPr>
        <w:t xml:space="preserve">. </w:t>
      </w:r>
    </w:p>
    <w:p w14:paraId="28A1E7AE" w14:textId="77777777" w:rsidR="008B143E" w:rsidRPr="00736C3C" w:rsidRDefault="008B143E" w:rsidP="00736C3C">
      <w:pPr>
        <w:pStyle w:val="ListParagraph"/>
        <w:jc w:val="both"/>
        <w:rPr>
          <w:rFonts w:ascii="Univers (W1)" w:hAnsi="Univers (W1)"/>
        </w:rPr>
      </w:pPr>
    </w:p>
    <w:p w14:paraId="1853D557" w14:textId="24FEAACF" w:rsidR="00CB4699" w:rsidRDefault="008B143E" w:rsidP="00565BD8">
      <w:pPr>
        <w:pStyle w:val="ListParagraph"/>
        <w:numPr>
          <w:ilvl w:val="0"/>
          <w:numId w:val="21"/>
        </w:numPr>
        <w:suppressAutoHyphens/>
        <w:jc w:val="both"/>
        <w:rPr>
          <w:rFonts w:ascii="Univers (W1)" w:hAnsi="Univers (W1)"/>
        </w:rPr>
      </w:pPr>
      <w:r w:rsidRPr="00921EFA">
        <w:rPr>
          <w:rFonts w:ascii="Univers (W1)" w:hAnsi="Univers (W1)"/>
        </w:rPr>
        <w:t xml:space="preserve">Meal per diems will be </w:t>
      </w:r>
      <w:r w:rsidR="00D334EA">
        <w:rPr>
          <w:rFonts w:ascii="Univers (W1)" w:hAnsi="Univers (W1)"/>
        </w:rPr>
        <w:t>derived from the U.S. General Services Administration</w:t>
      </w:r>
      <w:r w:rsidR="00736C3C">
        <w:rPr>
          <w:rFonts w:ascii="Univers (W1)" w:hAnsi="Univers (W1)"/>
        </w:rPr>
        <w:t xml:space="preserve"> </w:t>
      </w:r>
      <w:r w:rsidRPr="00921EFA">
        <w:rPr>
          <w:rFonts w:ascii="Univers (W1)" w:hAnsi="Univers (W1)"/>
        </w:rPr>
        <w:t>This rate is reduced i</w:t>
      </w:r>
      <w:r w:rsidR="0077458A" w:rsidRPr="00921EFA">
        <w:rPr>
          <w:rFonts w:ascii="Univers (W1)" w:hAnsi="Univers (W1)"/>
        </w:rPr>
        <w:t>f</w:t>
      </w:r>
      <w:r w:rsidRPr="00921EFA">
        <w:rPr>
          <w:rFonts w:ascii="Univers (W1)" w:hAnsi="Univers (W1)"/>
        </w:rPr>
        <w:t xml:space="preserve"> meals are provided at the event.</w:t>
      </w:r>
      <w:r w:rsidR="0077458A" w:rsidRPr="00921EFA">
        <w:rPr>
          <w:rFonts w:ascii="Univers (W1)" w:hAnsi="Univers (W1)"/>
        </w:rPr>
        <w:t xml:space="preserve"> </w:t>
      </w:r>
      <w:r w:rsidRPr="00921EFA">
        <w:rPr>
          <w:rFonts w:ascii="Univers (W1)" w:hAnsi="Univers (W1)"/>
        </w:rPr>
        <w:t xml:space="preserve">   </w:t>
      </w:r>
      <w:r w:rsidR="00CB4699" w:rsidRPr="00921EFA">
        <w:rPr>
          <w:rFonts w:ascii="Univers (W1)" w:hAnsi="Univers (W1)"/>
        </w:rPr>
        <w:t xml:space="preserve"> </w:t>
      </w:r>
    </w:p>
    <w:p w14:paraId="61D5D694" w14:textId="77777777" w:rsidR="00A73D29" w:rsidRPr="00A73D29" w:rsidRDefault="00A73D29" w:rsidP="00A73D29">
      <w:pPr>
        <w:pStyle w:val="ListParagraph"/>
        <w:rPr>
          <w:rFonts w:ascii="Univers (W1)" w:hAnsi="Univers (W1)"/>
        </w:rPr>
      </w:pPr>
    </w:p>
    <w:p w14:paraId="58EB9C3E" w14:textId="77777777" w:rsidR="00A73D29" w:rsidRDefault="00A73D29" w:rsidP="00A73D29">
      <w:pPr>
        <w:pStyle w:val="ListParagraph"/>
        <w:suppressAutoHyphens/>
        <w:ind w:left="1080"/>
        <w:jc w:val="both"/>
        <w:rPr>
          <w:rFonts w:ascii="Univers (W1)" w:hAnsi="Univers (W1)"/>
        </w:rPr>
      </w:pPr>
    </w:p>
    <w:p w14:paraId="612BCC10" w14:textId="77777777" w:rsidR="00253231" w:rsidRPr="00253231" w:rsidRDefault="00253231" w:rsidP="0032245A">
      <w:pPr>
        <w:pStyle w:val="ListParagraph"/>
        <w:jc w:val="both"/>
        <w:rPr>
          <w:rFonts w:ascii="Univers (W1)" w:hAnsi="Univers (W1)"/>
        </w:rPr>
      </w:pPr>
    </w:p>
    <w:p w14:paraId="1C410348" w14:textId="77777777" w:rsidR="00253231" w:rsidRPr="00921EFA" w:rsidRDefault="00253231" w:rsidP="0032245A">
      <w:pPr>
        <w:pStyle w:val="ListParagraph"/>
        <w:suppressAutoHyphens/>
        <w:ind w:left="1080"/>
        <w:jc w:val="both"/>
        <w:rPr>
          <w:rFonts w:ascii="Univers (W1)" w:hAnsi="Univers (W1)"/>
        </w:rPr>
      </w:pPr>
    </w:p>
    <w:bookmarkEnd w:id="32"/>
    <w:p w14:paraId="67313DA4" w14:textId="77777777" w:rsidR="007E67CA" w:rsidRDefault="007E67CA" w:rsidP="009B4066">
      <w:pPr>
        <w:pStyle w:val="Heading2"/>
        <w:tabs>
          <w:tab w:val="clear" w:pos="4680"/>
        </w:tabs>
      </w:pPr>
      <w:r>
        <w:t>Article VI.  INDEMNIFICATION AND INSURANCE</w:t>
      </w:r>
    </w:p>
    <w:p w14:paraId="6716A999" w14:textId="77777777" w:rsidR="007E67CA" w:rsidRDefault="007E67CA" w:rsidP="0032245A">
      <w:pPr>
        <w:suppressAutoHyphens/>
        <w:jc w:val="both"/>
        <w:rPr>
          <w:rFonts w:ascii="Univers (W1)" w:hAnsi="Univers (W1)"/>
        </w:rPr>
      </w:pPr>
    </w:p>
    <w:p w14:paraId="6B75376F" w14:textId="636FDF40" w:rsidR="007E67CA" w:rsidRDefault="007E67CA" w:rsidP="0032245A">
      <w:pPr>
        <w:suppressAutoHyphens/>
        <w:jc w:val="both"/>
        <w:rPr>
          <w:rFonts w:ascii="Univers (W1)" w:hAnsi="Univers (W1)"/>
        </w:rPr>
      </w:pPr>
      <w:r>
        <w:rPr>
          <w:rFonts w:ascii="Univers (W1)" w:hAnsi="Univers (W1)"/>
        </w:rPr>
        <w:tab/>
        <w:t>The District makes every attempt to indemnify Trustees to the extent permitted by law.</w:t>
      </w:r>
      <w:r w:rsidR="00AC78D9">
        <w:rPr>
          <w:rFonts w:ascii="Univers (W1)" w:hAnsi="Univers (W1)"/>
        </w:rPr>
        <w:t xml:space="preserve"> The District shall indemnify Trustees by including Crime Insurance i</w:t>
      </w:r>
      <w:r w:rsidR="00B46E58">
        <w:rPr>
          <w:rFonts w:ascii="Univers (W1)" w:hAnsi="Univers (W1)"/>
        </w:rPr>
        <w:t>n</w:t>
      </w:r>
      <w:r w:rsidR="00AC78D9">
        <w:rPr>
          <w:rFonts w:ascii="Univers (W1)" w:hAnsi="Univers (W1)"/>
        </w:rPr>
        <w:t xml:space="preserve"> its Liability Policy, which covers errors and omissions for District Officers and Trustees. </w:t>
      </w:r>
    </w:p>
    <w:p w14:paraId="55D48F70" w14:textId="568F98D3" w:rsidR="00512A60" w:rsidRDefault="00512A60" w:rsidP="0032245A">
      <w:pPr>
        <w:suppressAutoHyphens/>
        <w:jc w:val="both"/>
        <w:rPr>
          <w:rFonts w:ascii="Univers (W1)" w:hAnsi="Univers (W1)"/>
        </w:rPr>
      </w:pPr>
    </w:p>
    <w:p w14:paraId="70B951D9" w14:textId="77777777" w:rsidR="00225558" w:rsidRDefault="00225558" w:rsidP="0032245A">
      <w:pPr>
        <w:pStyle w:val="Heading2"/>
        <w:tabs>
          <w:tab w:val="clear" w:pos="4680"/>
        </w:tabs>
        <w:jc w:val="both"/>
      </w:pPr>
    </w:p>
    <w:p w14:paraId="5E2F88C8" w14:textId="64D8EAEC" w:rsidR="007E67CA" w:rsidRDefault="007E67CA" w:rsidP="009B4066">
      <w:pPr>
        <w:pStyle w:val="Heading2"/>
        <w:tabs>
          <w:tab w:val="clear" w:pos="4680"/>
        </w:tabs>
      </w:pPr>
      <w:r>
        <w:t>Article VII.  AMENDMENTS</w:t>
      </w:r>
    </w:p>
    <w:p w14:paraId="609F3C38" w14:textId="77777777" w:rsidR="007E67CA" w:rsidRDefault="007E67CA" w:rsidP="0032245A">
      <w:pPr>
        <w:suppressAutoHyphens/>
        <w:jc w:val="both"/>
        <w:rPr>
          <w:rFonts w:ascii="Univers (W1)" w:hAnsi="Univers (W1)"/>
        </w:rPr>
      </w:pPr>
    </w:p>
    <w:p w14:paraId="57D608D5" w14:textId="21AD40A8" w:rsidR="007E67CA" w:rsidRDefault="007E67CA" w:rsidP="0032245A">
      <w:pPr>
        <w:suppressAutoHyphens/>
        <w:jc w:val="both"/>
        <w:rPr>
          <w:rFonts w:ascii="Univers (W1)" w:hAnsi="Univers (W1)"/>
        </w:rPr>
      </w:pPr>
      <w:r>
        <w:rPr>
          <w:rFonts w:ascii="Univers (W1)" w:hAnsi="Univers (W1)"/>
        </w:rPr>
        <w:tab/>
        <w:t xml:space="preserve">These </w:t>
      </w:r>
      <w:r w:rsidR="00C04635">
        <w:rPr>
          <w:rFonts w:ascii="Univers (W1)" w:hAnsi="Univers (W1)"/>
        </w:rPr>
        <w:t>Bylaws</w:t>
      </w:r>
      <w:r>
        <w:rPr>
          <w:rFonts w:ascii="Univers (W1)" w:hAnsi="Univers (W1)"/>
        </w:rPr>
        <w:t xml:space="preserve"> may be amended at any regularly</w:t>
      </w:r>
      <w:r w:rsidR="000A70D7">
        <w:rPr>
          <w:rFonts w:ascii="Univers (W1)" w:hAnsi="Univers (W1)"/>
        </w:rPr>
        <w:t>-</w:t>
      </w:r>
      <w:r>
        <w:rPr>
          <w:rFonts w:ascii="Univers (W1)" w:hAnsi="Univers (W1)"/>
        </w:rPr>
        <w:t>scheduled monthly Board Meeting at which there is a quorum, provided the Board has previously considered the merits of the amendment(s).</w:t>
      </w:r>
    </w:p>
    <w:p w14:paraId="491DC113" w14:textId="77777777" w:rsidR="007E67CA" w:rsidRPr="00532909" w:rsidRDefault="007E67CA" w:rsidP="0032245A">
      <w:pPr>
        <w:suppressAutoHyphens/>
        <w:jc w:val="both"/>
        <w:rPr>
          <w:rFonts w:ascii="Univers (W1)" w:hAnsi="Univers (W1)"/>
          <w:szCs w:val="24"/>
        </w:rPr>
      </w:pPr>
    </w:p>
    <w:p w14:paraId="1584CCBF" w14:textId="587ECE36" w:rsidR="007E67CA" w:rsidRDefault="007E67CA" w:rsidP="0032245A">
      <w:pPr>
        <w:suppressAutoHyphens/>
        <w:jc w:val="both"/>
        <w:rPr>
          <w:rFonts w:ascii="Univers (W1)" w:hAnsi="Univers (W1)"/>
          <w:szCs w:val="24"/>
        </w:rPr>
      </w:pPr>
    </w:p>
    <w:p w14:paraId="21BF3234" w14:textId="77777777" w:rsidR="007E67CA" w:rsidRDefault="007E67CA" w:rsidP="009B4066">
      <w:pPr>
        <w:pStyle w:val="Heading2"/>
        <w:tabs>
          <w:tab w:val="clear" w:pos="4680"/>
        </w:tabs>
      </w:pPr>
      <w:r>
        <w:t>Article VIII.  SAVINGS CLAUSE</w:t>
      </w:r>
    </w:p>
    <w:p w14:paraId="3EF5B40E" w14:textId="77777777" w:rsidR="007E67CA" w:rsidRDefault="007E67CA" w:rsidP="0032245A">
      <w:pPr>
        <w:suppressAutoHyphens/>
        <w:jc w:val="both"/>
        <w:rPr>
          <w:rFonts w:ascii="Univers (W1)" w:hAnsi="Univers (W1)"/>
        </w:rPr>
      </w:pPr>
    </w:p>
    <w:p w14:paraId="73095BA5" w14:textId="0E964347" w:rsidR="007E67CA" w:rsidRDefault="007E67CA" w:rsidP="0032245A">
      <w:pPr>
        <w:pStyle w:val="BodyText"/>
      </w:pPr>
      <w:r>
        <w:tab/>
        <w:t>If any rule, subdivision, sentence, clause, phrase</w:t>
      </w:r>
      <w:r w:rsidR="004136DE">
        <w:t>,</w:t>
      </w:r>
      <w:r>
        <w:t xml:space="preserve"> or provision of these </w:t>
      </w:r>
      <w:r w:rsidR="00C04635">
        <w:t>Bylaws</w:t>
      </w:r>
      <w:r>
        <w:t xml:space="preserve"> or the application thereof be found to be invalid or in conflict with any state or federal law, the conflicting portion shall not affect the application or force of the balance of these By-Laws.</w:t>
      </w:r>
    </w:p>
    <w:p w14:paraId="490DAB9F" w14:textId="77777777" w:rsidR="007E67CA" w:rsidRDefault="007E67CA" w:rsidP="008E20B1">
      <w:pPr>
        <w:suppressAutoHyphens/>
        <w:rPr>
          <w:rFonts w:ascii="Univers (W1)" w:hAnsi="Univers (W1)"/>
        </w:rPr>
      </w:pPr>
    </w:p>
    <w:p w14:paraId="2C7DD525" w14:textId="77777777" w:rsidR="00CD0BE2" w:rsidRDefault="00CD0BE2" w:rsidP="008E20B1">
      <w:pPr>
        <w:rPr>
          <w:rFonts w:ascii="Univers (W1)" w:hAnsi="Univers (W1)"/>
        </w:rPr>
      </w:pPr>
    </w:p>
    <w:sectPr w:rsidR="00CD0BE2" w:rsidSect="001C3ECC">
      <w:headerReference w:type="default" r:id="rId8"/>
      <w:footerReference w:type="even" r:id="rId9"/>
      <w:footerReference w:type="default" r:id="rId10"/>
      <w:footerReference w:type="first" r:id="rId11"/>
      <w:endnotePr>
        <w:numFmt w:val="decimal"/>
      </w:endnotePr>
      <w:type w:val="continuous"/>
      <w:pgSz w:w="12240" w:h="15840"/>
      <w:pgMar w:top="720" w:right="1440" w:bottom="1350" w:left="1440" w:header="720" w:footer="716"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070F7" w14:textId="77777777" w:rsidR="00F45276" w:rsidRDefault="00F45276">
      <w:pPr>
        <w:spacing w:line="20" w:lineRule="exact"/>
      </w:pPr>
    </w:p>
  </w:endnote>
  <w:endnote w:type="continuationSeparator" w:id="0">
    <w:p w14:paraId="72B94C5C" w14:textId="77777777" w:rsidR="00F45276" w:rsidRDefault="00F45276">
      <w:r>
        <w:t xml:space="preserve"> </w:t>
      </w:r>
    </w:p>
  </w:endnote>
  <w:endnote w:type="continuationNotice" w:id="1">
    <w:p w14:paraId="000CB6F2" w14:textId="77777777" w:rsidR="00F45276" w:rsidRDefault="00F4527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9129" w14:textId="77777777" w:rsidR="00F45276" w:rsidRDefault="00F452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5C2EA61D" w14:textId="77777777" w:rsidR="00F45276" w:rsidRDefault="00F452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F710" w14:textId="630F8D4D" w:rsidR="00F45276" w:rsidRPr="00DE3EFB" w:rsidRDefault="00F45276" w:rsidP="001C3ECC">
    <w:pPr>
      <w:pStyle w:val="Footer"/>
      <w:ind w:left="-72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16812" w14:textId="77777777" w:rsidR="00F45276" w:rsidRDefault="00F452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1824206" w14:textId="77777777" w:rsidR="00F45276" w:rsidRDefault="00F45276">
    <w:pPr>
      <w:pStyle w:val="Footer"/>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0D4EE" w14:textId="77777777" w:rsidR="00F45276" w:rsidRDefault="00F45276">
      <w:r>
        <w:separator/>
      </w:r>
    </w:p>
  </w:footnote>
  <w:footnote w:type="continuationSeparator" w:id="0">
    <w:p w14:paraId="75870A4C" w14:textId="77777777" w:rsidR="00F45276" w:rsidRDefault="00F45276" w:rsidP="00EA4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12C0" w14:textId="77777777" w:rsidR="00F45276" w:rsidRDefault="00424D51">
    <w:pPr>
      <w:tabs>
        <w:tab w:val="left" w:pos="-720"/>
      </w:tabs>
      <w:suppressAutoHyphens/>
    </w:pPr>
    <w:r>
      <w:rPr>
        <w:rFonts w:ascii="Times New Roman" w:hAnsi="Times New Roman"/>
        <w:noProof/>
        <w:sz w:val="20"/>
      </w:rPr>
      <mc:AlternateContent>
        <mc:Choice Requires="wps">
          <w:drawing>
            <wp:anchor distT="0" distB="0" distL="114300" distR="114300" simplePos="0" relativeHeight="251657728" behindDoc="0" locked="0" layoutInCell="0" allowOverlap="1" wp14:anchorId="58601B7C" wp14:editId="7A0B46E0">
              <wp:simplePos x="0" y="0"/>
              <wp:positionH relativeFrom="page">
                <wp:posOffset>914400</wp:posOffset>
              </wp:positionH>
              <wp:positionV relativeFrom="paragraph">
                <wp:posOffset>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DAAEF9F" w14:textId="77777777" w:rsidR="00F45276" w:rsidRDefault="00F4527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01B7C" id="Rectangle 1" o:spid="_x0000_s1026" style="position:absolute;margin-left:1in;margin-top:0;width:468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" o:allowincell="f" filled="f" stroked="f" strokeweight="0">
              <v:textbox inset="0,0,0,0">
                <w:txbxContent>
                  <w:p w14:paraId="1DAAEF9F" w14:textId="77777777" w:rsidR="00F45276" w:rsidRDefault="00F45276"/>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7D17"/>
    <w:multiLevelType w:val="singleLevel"/>
    <w:tmpl w:val="516E5BB0"/>
    <w:lvl w:ilvl="0">
      <w:start w:val="1"/>
      <w:numFmt w:val="decimal"/>
      <w:lvlText w:val="%1."/>
      <w:lvlJc w:val="left"/>
      <w:pPr>
        <w:tabs>
          <w:tab w:val="num" w:pos="1092"/>
        </w:tabs>
        <w:ind w:left="1092" w:hanging="372"/>
      </w:pPr>
      <w:rPr>
        <w:rFonts w:hint="default"/>
      </w:rPr>
    </w:lvl>
  </w:abstractNum>
  <w:abstractNum w:abstractNumId="1" w15:restartNumberingAfterBreak="0">
    <w:nsid w:val="0E2143C6"/>
    <w:multiLevelType w:val="singleLevel"/>
    <w:tmpl w:val="AABA304E"/>
    <w:lvl w:ilvl="0">
      <w:start w:val="1"/>
      <w:numFmt w:val="lowerLetter"/>
      <w:lvlText w:val="%1."/>
      <w:lvlJc w:val="left"/>
      <w:pPr>
        <w:tabs>
          <w:tab w:val="num" w:pos="1812"/>
        </w:tabs>
        <w:ind w:left="1812" w:hanging="372"/>
      </w:pPr>
      <w:rPr>
        <w:rFonts w:hint="default"/>
      </w:rPr>
    </w:lvl>
  </w:abstractNum>
  <w:abstractNum w:abstractNumId="2" w15:restartNumberingAfterBreak="0">
    <w:nsid w:val="107049C4"/>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0B93884"/>
    <w:multiLevelType w:val="hybridMultilevel"/>
    <w:tmpl w:val="A1E8B65A"/>
    <w:lvl w:ilvl="0" w:tplc="54745B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9D2747"/>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2E6A55"/>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B4662F"/>
    <w:multiLevelType w:val="singleLevel"/>
    <w:tmpl w:val="4D8A068A"/>
    <w:lvl w:ilvl="0">
      <w:start w:val="1"/>
      <w:numFmt w:val="decimal"/>
      <w:lvlText w:val="%1."/>
      <w:lvlJc w:val="left"/>
      <w:pPr>
        <w:tabs>
          <w:tab w:val="num" w:pos="1080"/>
        </w:tabs>
        <w:ind w:left="1080" w:hanging="360"/>
      </w:pPr>
      <w:rPr>
        <w:rFonts w:hint="default"/>
      </w:rPr>
    </w:lvl>
  </w:abstractNum>
  <w:abstractNum w:abstractNumId="7" w15:restartNumberingAfterBreak="0">
    <w:nsid w:val="221E0C6E"/>
    <w:multiLevelType w:val="hybridMultilevel"/>
    <w:tmpl w:val="E800F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D22127"/>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E855446"/>
    <w:multiLevelType w:val="hybridMultilevel"/>
    <w:tmpl w:val="F7B43580"/>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595B47"/>
    <w:multiLevelType w:val="hybridMultilevel"/>
    <w:tmpl w:val="C966C224"/>
    <w:lvl w:ilvl="0" w:tplc="83445AFA">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3C16EC"/>
    <w:multiLevelType w:val="hybridMultilevel"/>
    <w:tmpl w:val="5BDCA20A"/>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6A6B45"/>
    <w:multiLevelType w:val="hybridMultilevel"/>
    <w:tmpl w:val="C0C49136"/>
    <w:lvl w:ilvl="0" w:tplc="72CC967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8F77AA"/>
    <w:multiLevelType w:val="singleLevel"/>
    <w:tmpl w:val="31DE6952"/>
    <w:lvl w:ilvl="0">
      <w:start w:val="1"/>
      <w:numFmt w:val="decimal"/>
      <w:lvlText w:val="%1."/>
      <w:lvlJc w:val="left"/>
      <w:pPr>
        <w:tabs>
          <w:tab w:val="num" w:pos="1116"/>
        </w:tabs>
        <w:ind w:left="1116" w:hanging="396"/>
      </w:pPr>
      <w:rPr>
        <w:rFonts w:hint="default"/>
      </w:rPr>
    </w:lvl>
  </w:abstractNum>
  <w:abstractNum w:abstractNumId="14" w15:restartNumberingAfterBreak="0">
    <w:nsid w:val="3CC34776"/>
    <w:multiLevelType w:val="singleLevel"/>
    <w:tmpl w:val="04090015"/>
    <w:lvl w:ilvl="0">
      <w:start w:val="1"/>
      <w:numFmt w:val="upperLetter"/>
      <w:lvlText w:val="%1."/>
      <w:lvlJc w:val="left"/>
      <w:pPr>
        <w:tabs>
          <w:tab w:val="num" w:pos="360"/>
        </w:tabs>
        <w:ind w:left="360" w:hanging="360"/>
      </w:pPr>
    </w:lvl>
  </w:abstractNum>
  <w:abstractNum w:abstractNumId="15" w15:restartNumberingAfterBreak="0">
    <w:nsid w:val="3EFE471F"/>
    <w:multiLevelType w:val="hybridMultilevel"/>
    <w:tmpl w:val="7C72AF3C"/>
    <w:lvl w:ilvl="0" w:tplc="17FEEA3C">
      <w:start w:val="7"/>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D16D3"/>
    <w:multiLevelType w:val="singleLevel"/>
    <w:tmpl w:val="99A4BA8C"/>
    <w:lvl w:ilvl="0">
      <w:start w:val="1"/>
      <w:numFmt w:val="decimal"/>
      <w:lvlText w:val="%1."/>
      <w:lvlJc w:val="left"/>
      <w:pPr>
        <w:tabs>
          <w:tab w:val="num" w:pos="1164"/>
        </w:tabs>
        <w:ind w:left="1164" w:hanging="444"/>
      </w:pPr>
      <w:rPr>
        <w:rFonts w:hint="default"/>
      </w:rPr>
    </w:lvl>
  </w:abstractNum>
  <w:abstractNum w:abstractNumId="17" w15:restartNumberingAfterBreak="0">
    <w:nsid w:val="42F73FA8"/>
    <w:multiLevelType w:val="hybridMultilevel"/>
    <w:tmpl w:val="7F30C0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84654A"/>
    <w:multiLevelType w:val="hybridMultilevel"/>
    <w:tmpl w:val="3FC6133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AC3BE9"/>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5ECE5448"/>
    <w:multiLevelType w:val="hybridMultilevel"/>
    <w:tmpl w:val="227AEB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3A62889"/>
    <w:multiLevelType w:val="hybridMultilevel"/>
    <w:tmpl w:val="EA4ADED6"/>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DC5983"/>
    <w:multiLevelType w:val="singleLevel"/>
    <w:tmpl w:val="516E5BB0"/>
    <w:lvl w:ilvl="0">
      <w:start w:val="1"/>
      <w:numFmt w:val="decimal"/>
      <w:lvlText w:val="%1."/>
      <w:lvlJc w:val="left"/>
      <w:pPr>
        <w:tabs>
          <w:tab w:val="num" w:pos="1092"/>
        </w:tabs>
        <w:ind w:left="1092" w:hanging="372"/>
      </w:pPr>
      <w:rPr>
        <w:rFonts w:hint="default"/>
      </w:rPr>
    </w:lvl>
  </w:abstractNum>
  <w:abstractNum w:abstractNumId="23" w15:restartNumberingAfterBreak="0">
    <w:nsid w:val="6D744015"/>
    <w:multiLevelType w:val="multilevel"/>
    <w:tmpl w:val="AEF6817C"/>
    <w:lvl w:ilvl="0">
      <w:start w:val="1"/>
      <w:numFmt w:val="decimal"/>
      <w:lvlText w:val="%1."/>
      <w:lvlJc w:val="left"/>
      <w:pPr>
        <w:tabs>
          <w:tab w:val="num" w:pos="1080"/>
        </w:tabs>
        <w:ind w:left="108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73152FAB"/>
    <w:multiLevelType w:val="singleLevel"/>
    <w:tmpl w:val="31DE6952"/>
    <w:lvl w:ilvl="0">
      <w:start w:val="1"/>
      <w:numFmt w:val="decimal"/>
      <w:lvlText w:val="%1."/>
      <w:lvlJc w:val="left"/>
      <w:pPr>
        <w:tabs>
          <w:tab w:val="num" w:pos="1116"/>
        </w:tabs>
        <w:ind w:left="1116" w:hanging="396"/>
      </w:pPr>
      <w:rPr>
        <w:rFonts w:hint="default"/>
      </w:rPr>
    </w:lvl>
  </w:abstractNum>
  <w:abstractNum w:abstractNumId="25" w15:restartNumberingAfterBreak="0">
    <w:nsid w:val="75DE1924"/>
    <w:multiLevelType w:val="singleLevel"/>
    <w:tmpl w:val="4D8A068A"/>
    <w:lvl w:ilvl="0">
      <w:start w:val="1"/>
      <w:numFmt w:val="decimal"/>
      <w:lvlText w:val="%1."/>
      <w:lvlJc w:val="left"/>
      <w:pPr>
        <w:tabs>
          <w:tab w:val="num" w:pos="1080"/>
        </w:tabs>
        <w:ind w:left="1080" w:hanging="360"/>
      </w:pPr>
      <w:rPr>
        <w:rFonts w:hint="default"/>
      </w:rPr>
    </w:lvl>
  </w:abstractNum>
  <w:abstractNum w:abstractNumId="26" w15:restartNumberingAfterBreak="0">
    <w:nsid w:val="7E085500"/>
    <w:multiLevelType w:val="singleLevel"/>
    <w:tmpl w:val="6E621778"/>
    <w:lvl w:ilvl="0">
      <w:start w:val="1"/>
      <w:numFmt w:val="upperLetter"/>
      <w:lvlText w:val="%1."/>
      <w:lvlJc w:val="left"/>
      <w:pPr>
        <w:tabs>
          <w:tab w:val="num" w:pos="372"/>
        </w:tabs>
        <w:ind w:left="372" w:hanging="372"/>
      </w:pPr>
      <w:rPr>
        <w:rFonts w:hint="default"/>
      </w:rPr>
    </w:lvl>
  </w:abstractNum>
  <w:num w:numId="1" w16cid:durableId="1935045489">
    <w:abstractNumId w:val="8"/>
  </w:num>
  <w:num w:numId="2" w16cid:durableId="1012336624">
    <w:abstractNumId w:val="1"/>
  </w:num>
  <w:num w:numId="3" w16cid:durableId="563100670">
    <w:abstractNumId w:val="14"/>
  </w:num>
  <w:num w:numId="4" w16cid:durableId="940067240">
    <w:abstractNumId w:val="16"/>
  </w:num>
  <w:num w:numId="5" w16cid:durableId="1520043469">
    <w:abstractNumId w:val="4"/>
  </w:num>
  <w:num w:numId="6" w16cid:durableId="373892027">
    <w:abstractNumId w:val="25"/>
  </w:num>
  <w:num w:numId="7" w16cid:durableId="484932373">
    <w:abstractNumId w:val="6"/>
  </w:num>
  <w:num w:numId="8" w16cid:durableId="167717296">
    <w:abstractNumId w:val="23"/>
  </w:num>
  <w:num w:numId="9" w16cid:durableId="1602176355">
    <w:abstractNumId w:val="19"/>
  </w:num>
  <w:num w:numId="10" w16cid:durableId="1555458869">
    <w:abstractNumId w:val="2"/>
  </w:num>
  <w:num w:numId="11" w16cid:durableId="147476087">
    <w:abstractNumId w:val="5"/>
  </w:num>
  <w:num w:numId="12" w16cid:durableId="127474672">
    <w:abstractNumId w:val="0"/>
  </w:num>
  <w:num w:numId="13" w16cid:durableId="192501987">
    <w:abstractNumId w:val="22"/>
  </w:num>
  <w:num w:numId="14" w16cid:durableId="1159351380">
    <w:abstractNumId w:val="13"/>
  </w:num>
  <w:num w:numId="15" w16cid:durableId="136533550">
    <w:abstractNumId w:val="24"/>
  </w:num>
  <w:num w:numId="16" w16cid:durableId="136609478">
    <w:abstractNumId w:val="26"/>
  </w:num>
  <w:num w:numId="17" w16cid:durableId="339628249">
    <w:abstractNumId w:val="20"/>
  </w:num>
  <w:num w:numId="18" w16cid:durableId="1915696963">
    <w:abstractNumId w:val="18"/>
  </w:num>
  <w:num w:numId="19" w16cid:durableId="36784936">
    <w:abstractNumId w:val="17"/>
  </w:num>
  <w:num w:numId="20" w16cid:durableId="1213612041">
    <w:abstractNumId w:val="7"/>
  </w:num>
  <w:num w:numId="21" w16cid:durableId="494493480">
    <w:abstractNumId w:val="3"/>
  </w:num>
  <w:num w:numId="22" w16cid:durableId="1898315869">
    <w:abstractNumId w:val="15"/>
  </w:num>
  <w:num w:numId="23" w16cid:durableId="688140694">
    <w:abstractNumId w:val="11"/>
  </w:num>
  <w:num w:numId="24" w16cid:durableId="994606967">
    <w:abstractNumId w:val="21"/>
  </w:num>
  <w:num w:numId="25" w16cid:durableId="1618756566">
    <w:abstractNumId w:val="9"/>
  </w:num>
  <w:num w:numId="26" w16cid:durableId="673267643">
    <w:abstractNumId w:val="12"/>
  </w:num>
  <w:num w:numId="27" w16cid:durableId="22171553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ta">
    <w15:presenceInfo w15:providerId="None" w15:userId="Aleta"/>
  </w15:person>
  <w15:person w15:author="Ary Faraji">
    <w15:presenceInfo w15:providerId="Windows Live" w15:userId="92972b284777de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7D8"/>
    <w:rsid w:val="00003C81"/>
    <w:rsid w:val="00022A00"/>
    <w:rsid w:val="00041C21"/>
    <w:rsid w:val="0004261B"/>
    <w:rsid w:val="00047F18"/>
    <w:rsid w:val="00054C53"/>
    <w:rsid w:val="00074863"/>
    <w:rsid w:val="00081E52"/>
    <w:rsid w:val="00095A39"/>
    <w:rsid w:val="000A3134"/>
    <w:rsid w:val="000A70D7"/>
    <w:rsid w:val="000A71EB"/>
    <w:rsid w:val="000B09DE"/>
    <w:rsid w:val="000B7012"/>
    <w:rsid w:val="000C11BF"/>
    <w:rsid w:val="000C256F"/>
    <w:rsid w:val="000D5839"/>
    <w:rsid w:val="000E51CC"/>
    <w:rsid w:val="000F061F"/>
    <w:rsid w:val="00106DDE"/>
    <w:rsid w:val="00126837"/>
    <w:rsid w:val="0014636D"/>
    <w:rsid w:val="001700F6"/>
    <w:rsid w:val="00181DEC"/>
    <w:rsid w:val="001846CD"/>
    <w:rsid w:val="00190D1D"/>
    <w:rsid w:val="001B7A76"/>
    <w:rsid w:val="001C3ECC"/>
    <w:rsid w:val="001C4FAC"/>
    <w:rsid w:val="001E1FA6"/>
    <w:rsid w:val="001F7DA5"/>
    <w:rsid w:val="00225558"/>
    <w:rsid w:val="00231803"/>
    <w:rsid w:val="0023477B"/>
    <w:rsid w:val="00235F53"/>
    <w:rsid w:val="00240834"/>
    <w:rsid w:val="00250B68"/>
    <w:rsid w:val="0025182A"/>
    <w:rsid w:val="00253231"/>
    <w:rsid w:val="00262FFD"/>
    <w:rsid w:val="002673E9"/>
    <w:rsid w:val="002B5867"/>
    <w:rsid w:val="002D044C"/>
    <w:rsid w:val="00300294"/>
    <w:rsid w:val="0032245A"/>
    <w:rsid w:val="0032606D"/>
    <w:rsid w:val="00332E2B"/>
    <w:rsid w:val="00333E26"/>
    <w:rsid w:val="00350217"/>
    <w:rsid w:val="0036058E"/>
    <w:rsid w:val="003A2EC3"/>
    <w:rsid w:val="003A7DD3"/>
    <w:rsid w:val="003C080C"/>
    <w:rsid w:val="003C1765"/>
    <w:rsid w:val="003D4ADD"/>
    <w:rsid w:val="003D6F13"/>
    <w:rsid w:val="003F1D81"/>
    <w:rsid w:val="004136DE"/>
    <w:rsid w:val="00416695"/>
    <w:rsid w:val="00424D51"/>
    <w:rsid w:val="00425499"/>
    <w:rsid w:val="00426D33"/>
    <w:rsid w:val="004406D6"/>
    <w:rsid w:val="00446755"/>
    <w:rsid w:val="00456280"/>
    <w:rsid w:val="004827A7"/>
    <w:rsid w:val="0049643C"/>
    <w:rsid w:val="004D3F49"/>
    <w:rsid w:val="00505340"/>
    <w:rsid w:val="00512A60"/>
    <w:rsid w:val="0051652F"/>
    <w:rsid w:val="005200D0"/>
    <w:rsid w:val="00523E49"/>
    <w:rsid w:val="005261AC"/>
    <w:rsid w:val="00532909"/>
    <w:rsid w:val="00534582"/>
    <w:rsid w:val="0053527D"/>
    <w:rsid w:val="00537669"/>
    <w:rsid w:val="00544507"/>
    <w:rsid w:val="00565BD8"/>
    <w:rsid w:val="00566E31"/>
    <w:rsid w:val="005715C3"/>
    <w:rsid w:val="005937B5"/>
    <w:rsid w:val="0059690C"/>
    <w:rsid w:val="0059796E"/>
    <w:rsid w:val="005A74B5"/>
    <w:rsid w:val="005B43D6"/>
    <w:rsid w:val="005B540C"/>
    <w:rsid w:val="005C1A5E"/>
    <w:rsid w:val="005E2811"/>
    <w:rsid w:val="005F2C3F"/>
    <w:rsid w:val="005F3EDA"/>
    <w:rsid w:val="005F3FAE"/>
    <w:rsid w:val="006207BD"/>
    <w:rsid w:val="006344AC"/>
    <w:rsid w:val="006358F2"/>
    <w:rsid w:val="00642BF9"/>
    <w:rsid w:val="00693AA4"/>
    <w:rsid w:val="006B0CFD"/>
    <w:rsid w:val="006B2899"/>
    <w:rsid w:val="006C3A82"/>
    <w:rsid w:val="006C7184"/>
    <w:rsid w:val="006C7C4B"/>
    <w:rsid w:val="006F195D"/>
    <w:rsid w:val="0071014E"/>
    <w:rsid w:val="0071027F"/>
    <w:rsid w:val="00723286"/>
    <w:rsid w:val="00723FFF"/>
    <w:rsid w:val="00731D60"/>
    <w:rsid w:val="00736B32"/>
    <w:rsid w:val="00736C3C"/>
    <w:rsid w:val="007503CE"/>
    <w:rsid w:val="007506AD"/>
    <w:rsid w:val="0075519B"/>
    <w:rsid w:val="0077458A"/>
    <w:rsid w:val="00775404"/>
    <w:rsid w:val="0078373D"/>
    <w:rsid w:val="00790058"/>
    <w:rsid w:val="007957C5"/>
    <w:rsid w:val="007B07B4"/>
    <w:rsid w:val="007B0F78"/>
    <w:rsid w:val="007B2E03"/>
    <w:rsid w:val="007C3319"/>
    <w:rsid w:val="007C5D3B"/>
    <w:rsid w:val="007D2747"/>
    <w:rsid w:val="007E67CA"/>
    <w:rsid w:val="007E7DD6"/>
    <w:rsid w:val="007F7D20"/>
    <w:rsid w:val="0084343B"/>
    <w:rsid w:val="00852BA1"/>
    <w:rsid w:val="00853C18"/>
    <w:rsid w:val="00862329"/>
    <w:rsid w:val="00877156"/>
    <w:rsid w:val="008B143E"/>
    <w:rsid w:val="008B3BAE"/>
    <w:rsid w:val="008C16C8"/>
    <w:rsid w:val="008C291B"/>
    <w:rsid w:val="008C4D4A"/>
    <w:rsid w:val="008C7751"/>
    <w:rsid w:val="008E20B1"/>
    <w:rsid w:val="008E2944"/>
    <w:rsid w:val="009128B4"/>
    <w:rsid w:val="00912F5A"/>
    <w:rsid w:val="00915A08"/>
    <w:rsid w:val="00921EFA"/>
    <w:rsid w:val="00942CBC"/>
    <w:rsid w:val="00944DAF"/>
    <w:rsid w:val="0096736E"/>
    <w:rsid w:val="009759B2"/>
    <w:rsid w:val="00981B63"/>
    <w:rsid w:val="009856E9"/>
    <w:rsid w:val="009932E7"/>
    <w:rsid w:val="009B4066"/>
    <w:rsid w:val="009B4F06"/>
    <w:rsid w:val="009B62D2"/>
    <w:rsid w:val="009B6DD6"/>
    <w:rsid w:val="009B7A62"/>
    <w:rsid w:val="009E10A5"/>
    <w:rsid w:val="009F293B"/>
    <w:rsid w:val="009F6A38"/>
    <w:rsid w:val="00A012D0"/>
    <w:rsid w:val="00A04994"/>
    <w:rsid w:val="00A0558C"/>
    <w:rsid w:val="00A10B3F"/>
    <w:rsid w:val="00A14534"/>
    <w:rsid w:val="00A304CD"/>
    <w:rsid w:val="00A406B1"/>
    <w:rsid w:val="00A45D99"/>
    <w:rsid w:val="00A46060"/>
    <w:rsid w:val="00A73D29"/>
    <w:rsid w:val="00A84552"/>
    <w:rsid w:val="00A957D8"/>
    <w:rsid w:val="00A95BFF"/>
    <w:rsid w:val="00AA443A"/>
    <w:rsid w:val="00AA4706"/>
    <w:rsid w:val="00AC0301"/>
    <w:rsid w:val="00AC78D9"/>
    <w:rsid w:val="00AE1ACB"/>
    <w:rsid w:val="00AF2E34"/>
    <w:rsid w:val="00B21917"/>
    <w:rsid w:val="00B2605F"/>
    <w:rsid w:val="00B33F49"/>
    <w:rsid w:val="00B36EFE"/>
    <w:rsid w:val="00B44A06"/>
    <w:rsid w:val="00B460EA"/>
    <w:rsid w:val="00B46E58"/>
    <w:rsid w:val="00B6445E"/>
    <w:rsid w:val="00B6594D"/>
    <w:rsid w:val="00B72C98"/>
    <w:rsid w:val="00B748C6"/>
    <w:rsid w:val="00BA0AD8"/>
    <w:rsid w:val="00BB707E"/>
    <w:rsid w:val="00BC166B"/>
    <w:rsid w:val="00BC2BD8"/>
    <w:rsid w:val="00BD7F36"/>
    <w:rsid w:val="00BF426B"/>
    <w:rsid w:val="00BF6EF9"/>
    <w:rsid w:val="00C0203B"/>
    <w:rsid w:val="00C03D12"/>
    <w:rsid w:val="00C04635"/>
    <w:rsid w:val="00C07003"/>
    <w:rsid w:val="00C07121"/>
    <w:rsid w:val="00C358E0"/>
    <w:rsid w:val="00C40DBD"/>
    <w:rsid w:val="00C509BA"/>
    <w:rsid w:val="00C55290"/>
    <w:rsid w:val="00CA082C"/>
    <w:rsid w:val="00CA130A"/>
    <w:rsid w:val="00CA691C"/>
    <w:rsid w:val="00CB3EE1"/>
    <w:rsid w:val="00CB4699"/>
    <w:rsid w:val="00CD0BE2"/>
    <w:rsid w:val="00CD4C7A"/>
    <w:rsid w:val="00CE115D"/>
    <w:rsid w:val="00D0074D"/>
    <w:rsid w:val="00D02DE1"/>
    <w:rsid w:val="00D04D48"/>
    <w:rsid w:val="00D0602E"/>
    <w:rsid w:val="00D1094A"/>
    <w:rsid w:val="00D15CC8"/>
    <w:rsid w:val="00D27730"/>
    <w:rsid w:val="00D334EA"/>
    <w:rsid w:val="00D60954"/>
    <w:rsid w:val="00D82BF6"/>
    <w:rsid w:val="00D95480"/>
    <w:rsid w:val="00DA0CBA"/>
    <w:rsid w:val="00DA3284"/>
    <w:rsid w:val="00DB13AF"/>
    <w:rsid w:val="00DC4ECF"/>
    <w:rsid w:val="00DC53E6"/>
    <w:rsid w:val="00DC5AF4"/>
    <w:rsid w:val="00DE3EFB"/>
    <w:rsid w:val="00DF7C1E"/>
    <w:rsid w:val="00E00CD2"/>
    <w:rsid w:val="00E05F50"/>
    <w:rsid w:val="00E579B6"/>
    <w:rsid w:val="00E6652D"/>
    <w:rsid w:val="00E7456F"/>
    <w:rsid w:val="00E77146"/>
    <w:rsid w:val="00E859F3"/>
    <w:rsid w:val="00E95C0D"/>
    <w:rsid w:val="00EA41EC"/>
    <w:rsid w:val="00EC0C1B"/>
    <w:rsid w:val="00ED09D6"/>
    <w:rsid w:val="00EE366E"/>
    <w:rsid w:val="00F04453"/>
    <w:rsid w:val="00F049AA"/>
    <w:rsid w:val="00F07BCC"/>
    <w:rsid w:val="00F16BC7"/>
    <w:rsid w:val="00F31DCB"/>
    <w:rsid w:val="00F36E50"/>
    <w:rsid w:val="00F37329"/>
    <w:rsid w:val="00F43DEC"/>
    <w:rsid w:val="00F45276"/>
    <w:rsid w:val="00F5762E"/>
    <w:rsid w:val="00F65C22"/>
    <w:rsid w:val="00F675BF"/>
    <w:rsid w:val="00F75B52"/>
    <w:rsid w:val="00F8311B"/>
    <w:rsid w:val="00F83383"/>
    <w:rsid w:val="00F909E8"/>
    <w:rsid w:val="00F90EFA"/>
    <w:rsid w:val="00FB2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8F156"/>
  <w15:docId w15:val="{F2359A2B-5E74-46A5-847D-9CF2DD54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52F"/>
    <w:rPr>
      <w:rFonts w:ascii="Courier New" w:hAnsi="Courier New"/>
      <w:sz w:val="24"/>
    </w:rPr>
  </w:style>
  <w:style w:type="paragraph" w:styleId="Heading1">
    <w:name w:val="heading 1"/>
    <w:basedOn w:val="Normal"/>
    <w:next w:val="Normal"/>
    <w:qFormat/>
    <w:rsid w:val="0051652F"/>
    <w:pPr>
      <w:keepNext/>
      <w:tabs>
        <w:tab w:val="center" w:pos="4680"/>
      </w:tabs>
      <w:suppressAutoHyphens/>
      <w:jc w:val="center"/>
      <w:outlineLvl w:val="0"/>
    </w:pPr>
    <w:rPr>
      <w:rFonts w:ascii="Univers (W1)" w:hAnsi="Univers (W1)"/>
      <w:b/>
      <w:sz w:val="22"/>
    </w:rPr>
  </w:style>
  <w:style w:type="paragraph" w:styleId="Heading2">
    <w:name w:val="heading 2"/>
    <w:basedOn w:val="Normal"/>
    <w:next w:val="Normal"/>
    <w:qFormat/>
    <w:rsid w:val="0051652F"/>
    <w:pPr>
      <w:keepNext/>
      <w:tabs>
        <w:tab w:val="center" w:pos="4680"/>
      </w:tabs>
      <w:suppressAutoHyphens/>
      <w:jc w:val="center"/>
      <w:outlineLvl w:val="1"/>
    </w:pPr>
    <w:rPr>
      <w:rFonts w:ascii="Univers (W1)" w:hAnsi="Univers (W1)"/>
      <w:b/>
      <w:sz w:val="29"/>
    </w:rPr>
  </w:style>
  <w:style w:type="paragraph" w:styleId="Heading3">
    <w:name w:val="heading 3"/>
    <w:basedOn w:val="Normal"/>
    <w:next w:val="Normal"/>
    <w:qFormat/>
    <w:rsid w:val="0051652F"/>
    <w:pPr>
      <w:keepNext/>
      <w:tabs>
        <w:tab w:val="center" w:pos="4680"/>
      </w:tabs>
      <w:suppressAutoHyphens/>
      <w:jc w:val="center"/>
      <w:outlineLvl w:val="2"/>
    </w:pPr>
    <w:rPr>
      <w:rFonts w:ascii="Univers (W1)" w:hAnsi="Univers (W1)"/>
      <w:sz w:val="48"/>
    </w:rPr>
  </w:style>
  <w:style w:type="paragraph" w:styleId="Heading4">
    <w:name w:val="heading 4"/>
    <w:basedOn w:val="Normal"/>
    <w:next w:val="Normal"/>
    <w:qFormat/>
    <w:rsid w:val="0051652F"/>
    <w:pPr>
      <w:keepNext/>
      <w:tabs>
        <w:tab w:val="center" w:pos="4680"/>
      </w:tabs>
      <w:suppressAutoHyphens/>
      <w:jc w:val="center"/>
      <w:outlineLvl w:val="3"/>
    </w:pPr>
    <w:rPr>
      <w:rFonts w:ascii="Univers (W1)" w:hAnsi="Univers (W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51652F"/>
    <w:pPr>
      <w:tabs>
        <w:tab w:val="left" w:leader="dot" w:pos="9000"/>
        <w:tab w:val="right" w:pos="9360"/>
      </w:tabs>
      <w:suppressAutoHyphens/>
      <w:spacing w:before="480"/>
      <w:ind w:left="720" w:right="720" w:hanging="720"/>
    </w:pPr>
  </w:style>
  <w:style w:type="paragraph" w:styleId="TOC2">
    <w:name w:val="toc 2"/>
    <w:basedOn w:val="Normal"/>
    <w:next w:val="Normal"/>
    <w:semiHidden/>
    <w:rsid w:val="0051652F"/>
    <w:pPr>
      <w:tabs>
        <w:tab w:val="left" w:leader="dot" w:pos="9000"/>
        <w:tab w:val="right" w:pos="9360"/>
      </w:tabs>
      <w:suppressAutoHyphens/>
      <w:ind w:left="1440" w:right="720" w:hanging="720"/>
    </w:pPr>
  </w:style>
  <w:style w:type="paragraph" w:styleId="TOC3">
    <w:name w:val="toc 3"/>
    <w:basedOn w:val="Normal"/>
    <w:next w:val="Normal"/>
    <w:semiHidden/>
    <w:rsid w:val="0051652F"/>
    <w:pPr>
      <w:tabs>
        <w:tab w:val="left" w:leader="dot" w:pos="9000"/>
        <w:tab w:val="right" w:pos="9360"/>
      </w:tabs>
      <w:suppressAutoHyphens/>
      <w:ind w:left="2160" w:right="720" w:hanging="720"/>
    </w:pPr>
  </w:style>
  <w:style w:type="paragraph" w:styleId="TOC4">
    <w:name w:val="toc 4"/>
    <w:basedOn w:val="Normal"/>
    <w:next w:val="Normal"/>
    <w:semiHidden/>
    <w:rsid w:val="0051652F"/>
    <w:pPr>
      <w:tabs>
        <w:tab w:val="left" w:leader="dot" w:pos="9000"/>
        <w:tab w:val="right" w:pos="9360"/>
      </w:tabs>
      <w:suppressAutoHyphens/>
      <w:ind w:left="2880" w:right="720" w:hanging="720"/>
    </w:pPr>
  </w:style>
  <w:style w:type="paragraph" w:styleId="TOC5">
    <w:name w:val="toc 5"/>
    <w:basedOn w:val="Normal"/>
    <w:next w:val="Normal"/>
    <w:semiHidden/>
    <w:rsid w:val="0051652F"/>
    <w:pPr>
      <w:tabs>
        <w:tab w:val="left" w:leader="dot" w:pos="9000"/>
        <w:tab w:val="right" w:pos="9360"/>
      </w:tabs>
      <w:suppressAutoHyphens/>
      <w:ind w:left="3600" w:right="720" w:hanging="720"/>
    </w:pPr>
  </w:style>
  <w:style w:type="paragraph" w:styleId="TOC6">
    <w:name w:val="toc 6"/>
    <w:basedOn w:val="Normal"/>
    <w:next w:val="Normal"/>
    <w:semiHidden/>
    <w:rsid w:val="0051652F"/>
    <w:pPr>
      <w:tabs>
        <w:tab w:val="left" w:pos="9000"/>
        <w:tab w:val="right" w:pos="9360"/>
      </w:tabs>
      <w:suppressAutoHyphens/>
      <w:ind w:left="720" w:hanging="720"/>
    </w:pPr>
  </w:style>
  <w:style w:type="paragraph" w:styleId="TOC7">
    <w:name w:val="toc 7"/>
    <w:basedOn w:val="Normal"/>
    <w:next w:val="Normal"/>
    <w:semiHidden/>
    <w:rsid w:val="0051652F"/>
    <w:pPr>
      <w:suppressAutoHyphens/>
      <w:ind w:left="720" w:hanging="720"/>
    </w:pPr>
  </w:style>
  <w:style w:type="paragraph" w:styleId="TOC8">
    <w:name w:val="toc 8"/>
    <w:basedOn w:val="Normal"/>
    <w:next w:val="Normal"/>
    <w:semiHidden/>
    <w:rsid w:val="0051652F"/>
    <w:pPr>
      <w:tabs>
        <w:tab w:val="left" w:pos="9000"/>
        <w:tab w:val="right" w:pos="9360"/>
      </w:tabs>
      <w:suppressAutoHyphens/>
      <w:ind w:left="720" w:hanging="720"/>
    </w:pPr>
  </w:style>
  <w:style w:type="paragraph" w:styleId="TOC9">
    <w:name w:val="toc 9"/>
    <w:basedOn w:val="Normal"/>
    <w:next w:val="Normal"/>
    <w:semiHidden/>
    <w:rsid w:val="0051652F"/>
    <w:pPr>
      <w:tabs>
        <w:tab w:val="left" w:leader="dot" w:pos="9000"/>
        <w:tab w:val="right" w:pos="9360"/>
      </w:tabs>
      <w:suppressAutoHyphens/>
      <w:ind w:left="720" w:hanging="720"/>
    </w:pPr>
  </w:style>
  <w:style w:type="paragraph" w:styleId="Index1">
    <w:name w:val="index 1"/>
    <w:basedOn w:val="Normal"/>
    <w:next w:val="Normal"/>
    <w:semiHidden/>
    <w:rsid w:val="0051652F"/>
    <w:pPr>
      <w:tabs>
        <w:tab w:val="left" w:leader="dot" w:pos="9000"/>
        <w:tab w:val="right" w:pos="9360"/>
      </w:tabs>
      <w:suppressAutoHyphens/>
      <w:ind w:left="1440" w:right="720" w:hanging="1440"/>
    </w:pPr>
  </w:style>
  <w:style w:type="paragraph" w:styleId="Index2">
    <w:name w:val="index 2"/>
    <w:basedOn w:val="Normal"/>
    <w:next w:val="Normal"/>
    <w:semiHidden/>
    <w:rsid w:val="0051652F"/>
    <w:pPr>
      <w:tabs>
        <w:tab w:val="left" w:leader="dot" w:pos="9000"/>
        <w:tab w:val="right" w:pos="9360"/>
      </w:tabs>
      <w:suppressAutoHyphens/>
      <w:ind w:left="1440" w:right="720" w:hanging="720"/>
    </w:pPr>
  </w:style>
  <w:style w:type="paragraph" w:customStyle="1" w:styleId="toa">
    <w:name w:val="toa"/>
    <w:basedOn w:val="Normal"/>
    <w:rsid w:val="0051652F"/>
    <w:pPr>
      <w:tabs>
        <w:tab w:val="left" w:pos="9000"/>
        <w:tab w:val="right" w:pos="9360"/>
      </w:tabs>
      <w:suppressAutoHyphens/>
    </w:pPr>
  </w:style>
  <w:style w:type="paragraph" w:styleId="Caption">
    <w:name w:val="caption"/>
    <w:basedOn w:val="Normal"/>
    <w:next w:val="Normal"/>
    <w:qFormat/>
    <w:rsid w:val="0051652F"/>
  </w:style>
  <w:style w:type="character" w:customStyle="1" w:styleId="EquationCaption">
    <w:name w:val="_Equation Caption"/>
    <w:rsid w:val="0051652F"/>
  </w:style>
  <w:style w:type="paragraph" w:styleId="Header">
    <w:name w:val="header"/>
    <w:basedOn w:val="Normal"/>
    <w:rsid w:val="0051652F"/>
    <w:pPr>
      <w:tabs>
        <w:tab w:val="center" w:pos="4320"/>
        <w:tab w:val="right" w:pos="8640"/>
      </w:tabs>
    </w:pPr>
  </w:style>
  <w:style w:type="paragraph" w:styleId="Footer">
    <w:name w:val="footer"/>
    <w:basedOn w:val="Normal"/>
    <w:rsid w:val="0051652F"/>
    <w:pPr>
      <w:tabs>
        <w:tab w:val="center" w:pos="4320"/>
        <w:tab w:val="right" w:pos="8640"/>
      </w:tabs>
    </w:pPr>
  </w:style>
  <w:style w:type="character" w:styleId="PageNumber">
    <w:name w:val="page number"/>
    <w:basedOn w:val="DefaultParagraphFont"/>
    <w:rsid w:val="0051652F"/>
  </w:style>
  <w:style w:type="paragraph" w:styleId="BodyTextIndent">
    <w:name w:val="Body Text Indent"/>
    <w:basedOn w:val="Normal"/>
    <w:rsid w:val="0051652F"/>
    <w:pPr>
      <w:tabs>
        <w:tab w:val="left" w:pos="-720"/>
      </w:tabs>
      <w:suppressAutoHyphens/>
      <w:ind w:left="1440" w:hanging="1440"/>
      <w:jc w:val="both"/>
    </w:pPr>
    <w:rPr>
      <w:rFonts w:ascii="Univers (W1)" w:hAnsi="Univers (W1)"/>
    </w:rPr>
  </w:style>
  <w:style w:type="paragraph" w:styleId="Title">
    <w:name w:val="Title"/>
    <w:basedOn w:val="Normal"/>
    <w:qFormat/>
    <w:rsid w:val="0051652F"/>
    <w:pPr>
      <w:tabs>
        <w:tab w:val="center" w:pos="4680"/>
      </w:tabs>
      <w:suppressAutoHyphens/>
      <w:jc w:val="center"/>
    </w:pPr>
    <w:rPr>
      <w:rFonts w:ascii="Univers (W1)" w:hAnsi="Univers (W1)"/>
      <w:b/>
      <w:sz w:val="36"/>
    </w:rPr>
  </w:style>
  <w:style w:type="paragraph" w:styleId="Subtitle">
    <w:name w:val="Subtitle"/>
    <w:basedOn w:val="Normal"/>
    <w:qFormat/>
    <w:rsid w:val="0051652F"/>
    <w:pPr>
      <w:tabs>
        <w:tab w:val="center" w:pos="4680"/>
      </w:tabs>
      <w:suppressAutoHyphens/>
      <w:jc w:val="center"/>
    </w:pPr>
    <w:rPr>
      <w:rFonts w:ascii="Univers (W1)" w:hAnsi="Univers (W1)"/>
      <w:b/>
      <w:sz w:val="29"/>
    </w:rPr>
  </w:style>
  <w:style w:type="paragraph" w:styleId="BodyTextIndent2">
    <w:name w:val="Body Text Indent 2"/>
    <w:basedOn w:val="Normal"/>
    <w:rsid w:val="0051652F"/>
    <w:pPr>
      <w:tabs>
        <w:tab w:val="left" w:pos="-720"/>
      </w:tabs>
      <w:suppressAutoHyphens/>
      <w:ind w:left="1440" w:hanging="1350"/>
      <w:jc w:val="both"/>
    </w:pPr>
    <w:rPr>
      <w:rFonts w:ascii="Univers (W1)" w:hAnsi="Univers (W1)"/>
    </w:rPr>
  </w:style>
  <w:style w:type="paragraph" w:styleId="BodyTextIndent3">
    <w:name w:val="Body Text Indent 3"/>
    <w:basedOn w:val="Normal"/>
    <w:rsid w:val="0051652F"/>
    <w:pPr>
      <w:tabs>
        <w:tab w:val="left" w:pos="-720"/>
        <w:tab w:val="left" w:pos="0"/>
      </w:tabs>
      <w:suppressAutoHyphens/>
      <w:ind w:left="1440" w:hanging="720"/>
      <w:jc w:val="both"/>
    </w:pPr>
    <w:rPr>
      <w:rFonts w:ascii="Univers (W1)" w:hAnsi="Univers (W1)"/>
    </w:rPr>
  </w:style>
  <w:style w:type="paragraph" w:styleId="BodyText">
    <w:name w:val="Body Text"/>
    <w:basedOn w:val="Normal"/>
    <w:rsid w:val="0051652F"/>
    <w:pPr>
      <w:suppressAutoHyphens/>
      <w:jc w:val="both"/>
    </w:pPr>
    <w:rPr>
      <w:rFonts w:ascii="Univers (W1)" w:hAnsi="Univers (W1)"/>
    </w:rPr>
  </w:style>
  <w:style w:type="paragraph" w:styleId="BalloonText">
    <w:name w:val="Balloon Text"/>
    <w:basedOn w:val="Normal"/>
    <w:semiHidden/>
    <w:rsid w:val="00350217"/>
    <w:rPr>
      <w:rFonts w:ascii="Tahoma" w:hAnsi="Tahoma" w:cs="Tahoma"/>
      <w:sz w:val="16"/>
      <w:szCs w:val="16"/>
    </w:rPr>
  </w:style>
  <w:style w:type="paragraph" w:styleId="NormalWeb">
    <w:name w:val="Normal (Web)"/>
    <w:basedOn w:val="Normal"/>
    <w:rsid w:val="005937B5"/>
    <w:pPr>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E859F3"/>
    <w:pPr>
      <w:ind w:left="720"/>
      <w:contextualSpacing/>
    </w:pPr>
  </w:style>
  <w:style w:type="paragraph" w:styleId="Revision">
    <w:name w:val="Revision"/>
    <w:hidden/>
    <w:uiPriority w:val="99"/>
    <w:semiHidden/>
    <w:rsid w:val="00F90EFA"/>
    <w:rPr>
      <w:rFonts w:ascii="Courier New" w:hAnsi="Courier New"/>
      <w:sz w:val="24"/>
    </w:rPr>
  </w:style>
  <w:style w:type="character" w:styleId="CommentReference">
    <w:name w:val="annotation reference"/>
    <w:basedOn w:val="DefaultParagraphFont"/>
    <w:uiPriority w:val="99"/>
    <w:semiHidden/>
    <w:unhideWhenUsed/>
    <w:rsid w:val="00DF7C1E"/>
    <w:rPr>
      <w:sz w:val="16"/>
      <w:szCs w:val="16"/>
    </w:rPr>
  </w:style>
  <w:style w:type="paragraph" w:styleId="CommentText">
    <w:name w:val="annotation text"/>
    <w:basedOn w:val="Normal"/>
    <w:link w:val="CommentTextChar"/>
    <w:uiPriority w:val="99"/>
    <w:semiHidden/>
    <w:unhideWhenUsed/>
    <w:rsid w:val="00DF7C1E"/>
    <w:rPr>
      <w:sz w:val="20"/>
    </w:rPr>
  </w:style>
  <w:style w:type="character" w:customStyle="1" w:styleId="CommentTextChar">
    <w:name w:val="Comment Text Char"/>
    <w:basedOn w:val="DefaultParagraphFont"/>
    <w:link w:val="CommentText"/>
    <w:uiPriority w:val="99"/>
    <w:semiHidden/>
    <w:rsid w:val="00DF7C1E"/>
    <w:rPr>
      <w:rFonts w:ascii="Courier New" w:hAnsi="Courier New"/>
    </w:rPr>
  </w:style>
  <w:style w:type="paragraph" w:styleId="CommentSubject">
    <w:name w:val="annotation subject"/>
    <w:basedOn w:val="CommentText"/>
    <w:next w:val="CommentText"/>
    <w:link w:val="CommentSubjectChar"/>
    <w:uiPriority w:val="99"/>
    <w:semiHidden/>
    <w:unhideWhenUsed/>
    <w:rsid w:val="00DF7C1E"/>
    <w:rPr>
      <w:b/>
      <w:bCs/>
    </w:rPr>
  </w:style>
  <w:style w:type="character" w:customStyle="1" w:styleId="CommentSubjectChar">
    <w:name w:val="Comment Subject Char"/>
    <w:basedOn w:val="CommentTextChar"/>
    <w:link w:val="CommentSubject"/>
    <w:uiPriority w:val="99"/>
    <w:semiHidden/>
    <w:rsid w:val="00DF7C1E"/>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1825">
      <w:bodyDiv w:val="1"/>
      <w:marLeft w:val="0"/>
      <w:marRight w:val="0"/>
      <w:marTop w:val="0"/>
      <w:marBottom w:val="0"/>
      <w:divBdr>
        <w:top w:val="none" w:sz="0" w:space="0" w:color="auto"/>
        <w:left w:val="none" w:sz="0" w:space="0" w:color="auto"/>
        <w:bottom w:val="none" w:sz="0" w:space="0" w:color="auto"/>
        <w:right w:val="none" w:sz="0" w:space="0" w:color="auto"/>
      </w:divBdr>
    </w:div>
    <w:div w:id="30764771">
      <w:bodyDiv w:val="1"/>
      <w:marLeft w:val="0"/>
      <w:marRight w:val="0"/>
      <w:marTop w:val="0"/>
      <w:marBottom w:val="0"/>
      <w:divBdr>
        <w:top w:val="none" w:sz="0" w:space="0" w:color="auto"/>
        <w:left w:val="none" w:sz="0" w:space="0" w:color="auto"/>
        <w:bottom w:val="none" w:sz="0" w:space="0" w:color="auto"/>
        <w:right w:val="none" w:sz="0" w:space="0" w:color="auto"/>
      </w:divBdr>
    </w:div>
    <w:div w:id="575287189">
      <w:bodyDiv w:val="1"/>
      <w:marLeft w:val="0"/>
      <w:marRight w:val="0"/>
      <w:marTop w:val="0"/>
      <w:marBottom w:val="0"/>
      <w:divBdr>
        <w:top w:val="none" w:sz="0" w:space="0" w:color="auto"/>
        <w:left w:val="none" w:sz="0" w:space="0" w:color="auto"/>
        <w:bottom w:val="none" w:sz="0" w:space="0" w:color="auto"/>
        <w:right w:val="none" w:sz="0" w:space="0" w:color="auto"/>
      </w:divBdr>
    </w:div>
    <w:div w:id="579949178">
      <w:bodyDiv w:val="1"/>
      <w:marLeft w:val="0"/>
      <w:marRight w:val="0"/>
      <w:marTop w:val="0"/>
      <w:marBottom w:val="0"/>
      <w:divBdr>
        <w:top w:val="none" w:sz="0" w:space="0" w:color="auto"/>
        <w:left w:val="none" w:sz="0" w:space="0" w:color="auto"/>
        <w:bottom w:val="none" w:sz="0" w:space="0" w:color="auto"/>
        <w:right w:val="none" w:sz="0" w:space="0" w:color="auto"/>
      </w:divBdr>
    </w:div>
    <w:div w:id="929775334">
      <w:bodyDiv w:val="1"/>
      <w:marLeft w:val="0"/>
      <w:marRight w:val="0"/>
      <w:marTop w:val="0"/>
      <w:marBottom w:val="0"/>
      <w:divBdr>
        <w:top w:val="none" w:sz="0" w:space="0" w:color="auto"/>
        <w:left w:val="none" w:sz="0" w:space="0" w:color="auto"/>
        <w:bottom w:val="none" w:sz="0" w:space="0" w:color="auto"/>
        <w:right w:val="none" w:sz="0" w:space="0" w:color="auto"/>
      </w:divBdr>
    </w:div>
    <w:div w:id="981229476">
      <w:bodyDiv w:val="1"/>
      <w:marLeft w:val="0"/>
      <w:marRight w:val="0"/>
      <w:marTop w:val="0"/>
      <w:marBottom w:val="0"/>
      <w:divBdr>
        <w:top w:val="none" w:sz="0" w:space="0" w:color="auto"/>
        <w:left w:val="none" w:sz="0" w:space="0" w:color="auto"/>
        <w:bottom w:val="none" w:sz="0" w:space="0" w:color="auto"/>
        <w:right w:val="none" w:sz="0" w:space="0" w:color="auto"/>
      </w:divBdr>
    </w:div>
    <w:div w:id="1017538791">
      <w:bodyDiv w:val="1"/>
      <w:marLeft w:val="0"/>
      <w:marRight w:val="0"/>
      <w:marTop w:val="0"/>
      <w:marBottom w:val="0"/>
      <w:divBdr>
        <w:top w:val="none" w:sz="0" w:space="0" w:color="auto"/>
        <w:left w:val="none" w:sz="0" w:space="0" w:color="auto"/>
        <w:bottom w:val="none" w:sz="0" w:space="0" w:color="auto"/>
        <w:right w:val="none" w:sz="0" w:space="0" w:color="auto"/>
      </w:divBdr>
    </w:div>
    <w:div w:id="1131047391">
      <w:bodyDiv w:val="1"/>
      <w:marLeft w:val="0"/>
      <w:marRight w:val="0"/>
      <w:marTop w:val="0"/>
      <w:marBottom w:val="0"/>
      <w:divBdr>
        <w:top w:val="none" w:sz="0" w:space="0" w:color="auto"/>
        <w:left w:val="none" w:sz="0" w:space="0" w:color="auto"/>
        <w:bottom w:val="none" w:sz="0" w:space="0" w:color="auto"/>
        <w:right w:val="none" w:sz="0" w:space="0" w:color="auto"/>
      </w:divBdr>
    </w:div>
    <w:div w:id="1262571164">
      <w:bodyDiv w:val="1"/>
      <w:marLeft w:val="0"/>
      <w:marRight w:val="0"/>
      <w:marTop w:val="0"/>
      <w:marBottom w:val="0"/>
      <w:divBdr>
        <w:top w:val="none" w:sz="0" w:space="0" w:color="auto"/>
        <w:left w:val="none" w:sz="0" w:space="0" w:color="auto"/>
        <w:bottom w:val="none" w:sz="0" w:space="0" w:color="auto"/>
        <w:right w:val="none" w:sz="0" w:space="0" w:color="auto"/>
      </w:divBdr>
    </w:div>
    <w:div w:id="1294943739">
      <w:bodyDiv w:val="1"/>
      <w:marLeft w:val="0"/>
      <w:marRight w:val="0"/>
      <w:marTop w:val="0"/>
      <w:marBottom w:val="0"/>
      <w:divBdr>
        <w:top w:val="none" w:sz="0" w:space="0" w:color="auto"/>
        <w:left w:val="none" w:sz="0" w:space="0" w:color="auto"/>
        <w:bottom w:val="none" w:sz="0" w:space="0" w:color="auto"/>
        <w:right w:val="none" w:sz="0" w:space="0" w:color="auto"/>
      </w:divBdr>
    </w:div>
    <w:div w:id="1315261704">
      <w:bodyDiv w:val="1"/>
      <w:marLeft w:val="0"/>
      <w:marRight w:val="0"/>
      <w:marTop w:val="0"/>
      <w:marBottom w:val="0"/>
      <w:divBdr>
        <w:top w:val="none" w:sz="0" w:space="0" w:color="auto"/>
        <w:left w:val="none" w:sz="0" w:space="0" w:color="auto"/>
        <w:bottom w:val="none" w:sz="0" w:space="0" w:color="auto"/>
        <w:right w:val="none" w:sz="0" w:space="0" w:color="auto"/>
      </w:divBdr>
    </w:div>
    <w:div w:id="1378553894">
      <w:bodyDiv w:val="1"/>
      <w:marLeft w:val="0"/>
      <w:marRight w:val="0"/>
      <w:marTop w:val="0"/>
      <w:marBottom w:val="0"/>
      <w:divBdr>
        <w:top w:val="none" w:sz="0" w:space="0" w:color="auto"/>
        <w:left w:val="none" w:sz="0" w:space="0" w:color="auto"/>
        <w:bottom w:val="none" w:sz="0" w:space="0" w:color="auto"/>
        <w:right w:val="none" w:sz="0" w:space="0" w:color="auto"/>
      </w:divBdr>
    </w:div>
    <w:div w:id="1393692377">
      <w:bodyDiv w:val="1"/>
      <w:marLeft w:val="0"/>
      <w:marRight w:val="0"/>
      <w:marTop w:val="0"/>
      <w:marBottom w:val="0"/>
      <w:divBdr>
        <w:top w:val="none" w:sz="0" w:space="0" w:color="auto"/>
        <w:left w:val="none" w:sz="0" w:space="0" w:color="auto"/>
        <w:bottom w:val="none" w:sz="0" w:space="0" w:color="auto"/>
        <w:right w:val="none" w:sz="0" w:space="0" w:color="auto"/>
      </w:divBdr>
    </w:div>
    <w:div w:id="1403480331">
      <w:bodyDiv w:val="1"/>
      <w:marLeft w:val="0"/>
      <w:marRight w:val="0"/>
      <w:marTop w:val="0"/>
      <w:marBottom w:val="0"/>
      <w:divBdr>
        <w:top w:val="none" w:sz="0" w:space="0" w:color="auto"/>
        <w:left w:val="none" w:sz="0" w:space="0" w:color="auto"/>
        <w:bottom w:val="none" w:sz="0" w:space="0" w:color="auto"/>
        <w:right w:val="none" w:sz="0" w:space="0" w:color="auto"/>
      </w:divBdr>
    </w:div>
    <w:div w:id="1497189438">
      <w:bodyDiv w:val="1"/>
      <w:marLeft w:val="0"/>
      <w:marRight w:val="0"/>
      <w:marTop w:val="0"/>
      <w:marBottom w:val="0"/>
      <w:divBdr>
        <w:top w:val="none" w:sz="0" w:space="0" w:color="auto"/>
        <w:left w:val="none" w:sz="0" w:space="0" w:color="auto"/>
        <w:bottom w:val="none" w:sz="0" w:space="0" w:color="auto"/>
        <w:right w:val="none" w:sz="0" w:space="0" w:color="auto"/>
      </w:divBdr>
    </w:div>
    <w:div w:id="1655068018">
      <w:bodyDiv w:val="1"/>
      <w:marLeft w:val="0"/>
      <w:marRight w:val="0"/>
      <w:marTop w:val="0"/>
      <w:marBottom w:val="0"/>
      <w:divBdr>
        <w:top w:val="none" w:sz="0" w:space="0" w:color="auto"/>
        <w:left w:val="none" w:sz="0" w:space="0" w:color="auto"/>
        <w:bottom w:val="none" w:sz="0" w:space="0" w:color="auto"/>
        <w:right w:val="none" w:sz="0" w:space="0" w:color="auto"/>
      </w:divBdr>
    </w:div>
    <w:div w:id="1908877491">
      <w:bodyDiv w:val="1"/>
      <w:marLeft w:val="0"/>
      <w:marRight w:val="0"/>
      <w:marTop w:val="0"/>
      <w:marBottom w:val="0"/>
      <w:divBdr>
        <w:top w:val="none" w:sz="0" w:space="0" w:color="auto"/>
        <w:left w:val="none" w:sz="0" w:space="0" w:color="auto"/>
        <w:bottom w:val="none" w:sz="0" w:space="0" w:color="auto"/>
        <w:right w:val="none" w:sz="0" w:space="0" w:color="auto"/>
      </w:divBdr>
    </w:div>
    <w:div w:id="1924490317">
      <w:bodyDiv w:val="1"/>
      <w:marLeft w:val="0"/>
      <w:marRight w:val="0"/>
      <w:marTop w:val="0"/>
      <w:marBottom w:val="0"/>
      <w:divBdr>
        <w:top w:val="none" w:sz="0" w:space="0" w:color="auto"/>
        <w:left w:val="none" w:sz="0" w:space="0" w:color="auto"/>
        <w:bottom w:val="none" w:sz="0" w:space="0" w:color="auto"/>
        <w:right w:val="none" w:sz="0" w:space="0" w:color="auto"/>
      </w:divBdr>
    </w:div>
    <w:div w:id="2052881709">
      <w:bodyDiv w:val="1"/>
      <w:marLeft w:val="0"/>
      <w:marRight w:val="0"/>
      <w:marTop w:val="0"/>
      <w:marBottom w:val="0"/>
      <w:divBdr>
        <w:top w:val="none" w:sz="0" w:space="0" w:color="auto"/>
        <w:left w:val="none" w:sz="0" w:space="0" w:color="auto"/>
        <w:bottom w:val="none" w:sz="0" w:space="0" w:color="auto"/>
        <w:right w:val="none" w:sz="0" w:space="0" w:color="auto"/>
      </w:divBdr>
    </w:div>
    <w:div w:id="213786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C0994-E28B-4F83-B7F1-62DDD2479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2415</Words>
  <Characters>13504</Characters>
  <Application>Microsoft Office Word</Application>
  <DocSecurity>0</DocSecurity>
  <Lines>300</Lines>
  <Paragraphs>75</Paragraphs>
  <ScaleCrop>false</ScaleCrop>
  <HeadingPairs>
    <vt:vector size="2" baseType="variant">
      <vt:variant>
        <vt:lpstr>Title</vt:lpstr>
      </vt:variant>
      <vt:variant>
        <vt:i4>1</vt:i4>
      </vt:variant>
    </vt:vector>
  </HeadingPairs>
  <TitlesOfParts>
    <vt:vector size="1" baseType="lpstr">
      <vt:lpstr>SALT LAKE CITY MOSQUITO ABATEMENT DISTRICT</vt:lpstr>
    </vt:vector>
  </TitlesOfParts>
  <Company>Salt Lake City Mosquito Abatement District</Company>
  <LinksUpToDate>false</LinksUpToDate>
  <CharactersWithSpaces>15844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SALT LAKE CITY MOSQUITO ABATEMENT DISTRICT</dc:title>
  <dc:creator>Microsoft Corporation</dc:creator>
  <cp:lastModifiedBy>Ary Faraji</cp:lastModifiedBy>
  <cp:revision>6</cp:revision>
  <cp:lastPrinted>2021-11-15T22:30:00Z</cp:lastPrinted>
  <dcterms:created xsi:type="dcterms:W3CDTF">2023-02-09T21:10:00Z</dcterms:created>
  <dcterms:modified xsi:type="dcterms:W3CDTF">2023-02-13T23:29:00Z</dcterms:modified>
</cp:coreProperties>
</file>